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07DA4B" w14:textId="69C1B847" w:rsidR="00824E8E" w:rsidRDefault="002B348A" w:rsidP="0064281A">
      <w:pPr>
        <w:pStyle w:val="Default"/>
        <w:widowControl w:val="0"/>
        <w:spacing w:line="264" w:lineRule="auto"/>
        <w:jc w:val="center"/>
        <w:rPr>
          <w:ins w:id="0" w:author="Szerző"/>
          <w:rFonts w:ascii="Garamond" w:hAnsi="Garamond"/>
          <w:b/>
          <w:bCs/>
          <w:sz w:val="28"/>
          <w:szCs w:val="28"/>
        </w:rPr>
      </w:pPr>
      <w:r>
        <w:rPr>
          <w:rFonts w:ascii="Garamond" w:hAnsi="Garamond"/>
          <w:b/>
          <w:bCs/>
          <w:sz w:val="28"/>
          <w:szCs w:val="28"/>
        </w:rPr>
        <w:t>VÁLLALKOZÁSI</w:t>
      </w:r>
      <w:r w:rsidR="00824E8E" w:rsidRPr="00EE2B88">
        <w:rPr>
          <w:rFonts w:ascii="Garamond" w:hAnsi="Garamond"/>
          <w:b/>
          <w:bCs/>
          <w:sz w:val="28"/>
          <w:szCs w:val="28"/>
        </w:rPr>
        <w:t xml:space="preserve"> SZERZŐDÉS</w:t>
      </w:r>
    </w:p>
    <w:p w14:paraId="415BE1C3" w14:textId="07A9BB5B" w:rsidR="00A72894" w:rsidRPr="00EE2B88" w:rsidRDefault="00A72894" w:rsidP="0064281A">
      <w:pPr>
        <w:pStyle w:val="Default"/>
        <w:widowControl w:val="0"/>
        <w:spacing w:line="264" w:lineRule="auto"/>
        <w:jc w:val="center"/>
        <w:rPr>
          <w:rFonts w:ascii="Garamond" w:hAnsi="Garamond"/>
          <w:b/>
          <w:bCs/>
          <w:sz w:val="28"/>
          <w:szCs w:val="28"/>
        </w:rPr>
      </w:pPr>
      <w:ins w:id="1" w:author="Szerző">
        <w:r>
          <w:rPr>
            <w:rFonts w:ascii="Garamond" w:hAnsi="Garamond"/>
            <w:b/>
            <w:bCs/>
            <w:sz w:val="28"/>
            <w:szCs w:val="28"/>
          </w:rPr>
          <w:t>A MÓDOSÍTÁSOKKAL EGYSÉGES SZERKEZETBE FOGLALVA</w:t>
        </w:r>
      </w:ins>
    </w:p>
    <w:p w14:paraId="4E4E506D" w14:textId="7964023F" w:rsidR="00824E8E" w:rsidRPr="00EE2B88" w:rsidRDefault="00824E8E" w:rsidP="0064281A">
      <w:pPr>
        <w:pStyle w:val="Default"/>
        <w:widowControl w:val="0"/>
        <w:spacing w:line="264" w:lineRule="auto"/>
        <w:jc w:val="center"/>
        <w:rPr>
          <w:rFonts w:ascii="Garamond" w:hAnsi="Garamond"/>
        </w:rPr>
      </w:pPr>
      <w:r w:rsidRPr="00EE2B88">
        <w:rPr>
          <w:rFonts w:ascii="Garamond" w:hAnsi="Garamond"/>
          <w:bCs/>
        </w:rPr>
        <w:t>(tervezet)</w:t>
      </w:r>
    </w:p>
    <w:p w14:paraId="2D7055FE" w14:textId="77777777" w:rsidR="00824E8E" w:rsidRPr="00EE2B88" w:rsidRDefault="00824E8E" w:rsidP="0064281A">
      <w:pPr>
        <w:pStyle w:val="Default"/>
        <w:widowControl w:val="0"/>
        <w:spacing w:line="264" w:lineRule="auto"/>
        <w:rPr>
          <w:rFonts w:ascii="Garamond" w:hAnsi="Garamond"/>
        </w:rPr>
      </w:pPr>
    </w:p>
    <w:p w14:paraId="499FB66F" w14:textId="77777777" w:rsidR="00824E8E" w:rsidRPr="00EE2B88" w:rsidRDefault="00824E8E" w:rsidP="0064281A">
      <w:pPr>
        <w:suppressAutoHyphens w:val="0"/>
        <w:spacing w:line="264" w:lineRule="auto"/>
        <w:rPr>
          <w:rFonts w:ascii="Garamond" w:hAnsi="Garamond"/>
        </w:rPr>
      </w:pPr>
      <w:r w:rsidRPr="00EE2B88">
        <w:rPr>
          <w:rFonts w:ascii="Garamond" w:hAnsi="Garamond"/>
        </w:rPr>
        <w:t>amely létrejött egyrészr</w:t>
      </w:r>
      <w:bookmarkStart w:id="2" w:name="_GoBack"/>
      <w:bookmarkEnd w:id="2"/>
      <w:r w:rsidRPr="00EE2B88">
        <w:rPr>
          <w:rFonts w:ascii="Garamond" w:hAnsi="Garamond"/>
        </w:rPr>
        <w:t>ől</w:t>
      </w:r>
    </w:p>
    <w:tbl>
      <w:tblPr>
        <w:tblW w:w="0" w:type="auto"/>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2793"/>
        <w:gridCol w:w="6273"/>
      </w:tblGrid>
      <w:tr w:rsidR="00824E8E" w:rsidRPr="003A7D46" w14:paraId="539B6334" w14:textId="77777777" w:rsidTr="00EB4368">
        <w:tc>
          <w:tcPr>
            <w:tcW w:w="2793" w:type="dxa"/>
            <w:tcBorders>
              <w:top w:val="single" w:sz="2" w:space="0" w:color="auto"/>
            </w:tcBorders>
          </w:tcPr>
          <w:p w14:paraId="0F268CE7" w14:textId="77777777" w:rsidR="00824E8E" w:rsidRPr="003A7D46" w:rsidRDefault="00824E8E" w:rsidP="0064281A">
            <w:pPr>
              <w:tabs>
                <w:tab w:val="left" w:pos="2880"/>
              </w:tabs>
              <w:suppressAutoHyphens w:val="0"/>
              <w:spacing w:line="264" w:lineRule="auto"/>
              <w:ind w:left="360"/>
              <w:rPr>
                <w:rFonts w:ascii="Garamond" w:hAnsi="Garamond" w:cs="Tahoma"/>
              </w:rPr>
            </w:pPr>
            <w:r w:rsidRPr="003A7D46">
              <w:rPr>
                <w:rFonts w:ascii="Garamond" w:hAnsi="Garamond" w:cs="Tahoma"/>
              </w:rPr>
              <w:t>Név:</w:t>
            </w:r>
          </w:p>
        </w:tc>
        <w:tc>
          <w:tcPr>
            <w:tcW w:w="6273" w:type="dxa"/>
            <w:tcBorders>
              <w:top w:val="single" w:sz="2" w:space="0" w:color="auto"/>
            </w:tcBorders>
          </w:tcPr>
          <w:p w14:paraId="54F845D2" w14:textId="231FF135" w:rsidR="00824E8E" w:rsidRPr="00BB7FE3" w:rsidRDefault="00D92863" w:rsidP="0064281A">
            <w:pPr>
              <w:tabs>
                <w:tab w:val="left" w:pos="2880"/>
              </w:tabs>
              <w:suppressAutoHyphens w:val="0"/>
              <w:spacing w:line="264" w:lineRule="auto"/>
              <w:rPr>
                <w:rFonts w:ascii="Garamond" w:hAnsi="Garamond" w:cs="Tahoma"/>
                <w:b/>
              </w:rPr>
            </w:pPr>
            <w:r w:rsidRPr="00D92863">
              <w:rPr>
                <w:rFonts w:ascii="Garamond" w:hAnsi="Garamond"/>
                <w:b/>
              </w:rPr>
              <w:t>Egyházmegyei Katolikus Iskolák Főhatósága</w:t>
            </w:r>
          </w:p>
        </w:tc>
      </w:tr>
      <w:tr w:rsidR="00824E8E" w:rsidRPr="003A7D46" w14:paraId="21274373" w14:textId="77777777" w:rsidTr="00EB4368">
        <w:tc>
          <w:tcPr>
            <w:tcW w:w="2793" w:type="dxa"/>
          </w:tcPr>
          <w:p w14:paraId="0B399A89" w14:textId="77777777" w:rsidR="00824E8E" w:rsidRPr="003A7D46" w:rsidRDefault="00824E8E" w:rsidP="0064281A">
            <w:pPr>
              <w:tabs>
                <w:tab w:val="left" w:pos="2880"/>
              </w:tabs>
              <w:suppressAutoHyphens w:val="0"/>
              <w:spacing w:line="264" w:lineRule="auto"/>
              <w:ind w:left="360"/>
              <w:rPr>
                <w:rFonts w:ascii="Garamond" w:hAnsi="Garamond" w:cs="Tahoma"/>
              </w:rPr>
            </w:pPr>
            <w:r w:rsidRPr="003A7D46">
              <w:rPr>
                <w:rFonts w:ascii="Garamond" w:hAnsi="Garamond" w:cs="Tahoma"/>
              </w:rPr>
              <w:t>Képviseli:</w:t>
            </w:r>
          </w:p>
        </w:tc>
        <w:tc>
          <w:tcPr>
            <w:tcW w:w="6273" w:type="dxa"/>
          </w:tcPr>
          <w:p w14:paraId="3BEA28AD" w14:textId="5C3973E5" w:rsidR="00824E8E" w:rsidRPr="00C40E06" w:rsidRDefault="00D92863" w:rsidP="0064281A">
            <w:pPr>
              <w:suppressAutoHyphens w:val="0"/>
              <w:spacing w:line="264" w:lineRule="auto"/>
              <w:rPr>
                <w:rFonts w:ascii="Garamond" w:hAnsi="Garamond" w:cs="Tahoma"/>
              </w:rPr>
            </w:pPr>
            <w:r>
              <w:rPr>
                <w:rFonts w:ascii="Garamond" w:hAnsi="Garamond"/>
                <w:iCs/>
              </w:rPr>
              <w:t>dr. Csáki Tibor főigazgató</w:t>
            </w:r>
          </w:p>
        </w:tc>
      </w:tr>
      <w:tr w:rsidR="00824E8E" w:rsidRPr="003A7D46" w14:paraId="5DC446B2" w14:textId="77777777" w:rsidTr="00EB4368">
        <w:tc>
          <w:tcPr>
            <w:tcW w:w="2793" w:type="dxa"/>
          </w:tcPr>
          <w:p w14:paraId="7A535B01" w14:textId="77777777" w:rsidR="00824E8E" w:rsidRPr="003A7D46" w:rsidRDefault="00824E8E" w:rsidP="0064281A">
            <w:pPr>
              <w:tabs>
                <w:tab w:val="left" w:pos="2880"/>
              </w:tabs>
              <w:suppressAutoHyphens w:val="0"/>
              <w:spacing w:line="264" w:lineRule="auto"/>
              <w:ind w:left="360"/>
              <w:rPr>
                <w:rFonts w:ascii="Garamond" w:hAnsi="Garamond" w:cs="Tahoma"/>
              </w:rPr>
            </w:pPr>
            <w:r w:rsidRPr="003A7D46">
              <w:rPr>
                <w:rFonts w:ascii="Garamond" w:hAnsi="Garamond" w:cs="Tahoma"/>
              </w:rPr>
              <w:t>Székhely:</w:t>
            </w:r>
          </w:p>
        </w:tc>
        <w:tc>
          <w:tcPr>
            <w:tcW w:w="6273" w:type="dxa"/>
          </w:tcPr>
          <w:p w14:paraId="6AD73976" w14:textId="77777777" w:rsidR="00824E8E" w:rsidRPr="00C40E06" w:rsidRDefault="004645E8" w:rsidP="0064281A">
            <w:pPr>
              <w:suppressAutoHyphens w:val="0"/>
              <w:spacing w:line="264" w:lineRule="auto"/>
              <w:rPr>
                <w:rFonts w:ascii="Garamond" w:hAnsi="Garamond" w:cs="Tahoma"/>
              </w:rPr>
            </w:pPr>
            <w:r w:rsidRPr="00C40E06">
              <w:rPr>
                <w:rFonts w:ascii="Garamond" w:hAnsi="Garamond" w:cs="Tahoma"/>
              </w:rPr>
              <w:t>2600 Vác</w:t>
            </w:r>
            <w:r w:rsidR="00824E8E" w:rsidRPr="00C40E06">
              <w:rPr>
                <w:rFonts w:ascii="Garamond" w:hAnsi="Garamond" w:cs="Tahoma"/>
              </w:rPr>
              <w:t xml:space="preserve">, </w:t>
            </w:r>
            <w:r w:rsidRPr="00C40E06">
              <w:rPr>
                <w:rFonts w:ascii="Garamond" w:hAnsi="Garamond"/>
              </w:rPr>
              <w:t>Migazzi Kristóf tér 1.</w:t>
            </w:r>
          </w:p>
        </w:tc>
      </w:tr>
      <w:tr w:rsidR="00824E8E" w:rsidRPr="003A7D46" w14:paraId="4D72DA5C" w14:textId="77777777" w:rsidTr="00EB4368">
        <w:tc>
          <w:tcPr>
            <w:tcW w:w="2793" w:type="dxa"/>
          </w:tcPr>
          <w:p w14:paraId="4DD90AFB" w14:textId="77777777" w:rsidR="00824E8E" w:rsidRPr="003A7D46" w:rsidRDefault="00824E8E" w:rsidP="0064281A">
            <w:pPr>
              <w:tabs>
                <w:tab w:val="left" w:pos="2880"/>
              </w:tabs>
              <w:suppressAutoHyphens w:val="0"/>
              <w:spacing w:line="264" w:lineRule="auto"/>
              <w:ind w:left="360"/>
              <w:rPr>
                <w:rFonts w:ascii="Garamond" w:hAnsi="Garamond" w:cs="Tahoma"/>
              </w:rPr>
            </w:pPr>
            <w:r w:rsidRPr="003A7D46">
              <w:rPr>
                <w:rFonts w:ascii="Garamond" w:hAnsi="Garamond" w:cs="Tahoma"/>
              </w:rPr>
              <w:t>Adószáma:</w:t>
            </w:r>
          </w:p>
        </w:tc>
        <w:tc>
          <w:tcPr>
            <w:tcW w:w="6273" w:type="dxa"/>
          </w:tcPr>
          <w:p w14:paraId="1A8723BD" w14:textId="0EDE3531" w:rsidR="00824E8E" w:rsidRPr="00C40E06" w:rsidRDefault="00351339" w:rsidP="0064281A">
            <w:pPr>
              <w:suppressAutoHyphens w:val="0"/>
              <w:spacing w:line="264" w:lineRule="auto"/>
              <w:rPr>
                <w:rFonts w:ascii="Garamond" w:hAnsi="Garamond" w:cs="Tahoma"/>
                <w:highlight w:val="green"/>
              </w:rPr>
            </w:pPr>
            <w:r>
              <w:rPr>
                <w:rFonts w:ascii="Garamond" w:hAnsi="Garamond"/>
                <w:iCs/>
              </w:rPr>
              <w:t>18724202-1-13</w:t>
            </w:r>
          </w:p>
        </w:tc>
      </w:tr>
      <w:tr w:rsidR="00824E8E" w:rsidRPr="003A7D46" w14:paraId="0B49745E" w14:textId="77777777" w:rsidTr="00EB4368">
        <w:trPr>
          <w:trHeight w:val="103"/>
        </w:trPr>
        <w:tc>
          <w:tcPr>
            <w:tcW w:w="2793" w:type="dxa"/>
          </w:tcPr>
          <w:p w14:paraId="4A2FC6F3" w14:textId="77777777" w:rsidR="00824E8E" w:rsidRPr="003A7D46" w:rsidRDefault="00824E8E" w:rsidP="0064281A">
            <w:pPr>
              <w:tabs>
                <w:tab w:val="left" w:pos="2880"/>
              </w:tabs>
              <w:suppressAutoHyphens w:val="0"/>
              <w:spacing w:line="264" w:lineRule="auto"/>
              <w:ind w:left="360"/>
              <w:rPr>
                <w:rFonts w:ascii="Garamond" w:hAnsi="Garamond" w:cs="Tahoma"/>
              </w:rPr>
            </w:pPr>
            <w:r w:rsidRPr="003A7D46">
              <w:rPr>
                <w:rFonts w:ascii="Garamond" w:hAnsi="Garamond" w:cs="Tahoma"/>
              </w:rPr>
              <w:t>Számlavezető bank:</w:t>
            </w:r>
          </w:p>
        </w:tc>
        <w:tc>
          <w:tcPr>
            <w:tcW w:w="6273" w:type="dxa"/>
          </w:tcPr>
          <w:p w14:paraId="25F035B7" w14:textId="77777777" w:rsidR="00824E8E" w:rsidRPr="00BB7FE3" w:rsidRDefault="00BB7FE3" w:rsidP="0064281A">
            <w:pPr>
              <w:suppressAutoHyphens w:val="0"/>
              <w:spacing w:line="264" w:lineRule="auto"/>
              <w:rPr>
                <w:rFonts w:ascii="Garamond" w:hAnsi="Garamond" w:cs="Tahoma"/>
                <w:highlight w:val="green"/>
              </w:rPr>
            </w:pPr>
            <w:r w:rsidRPr="00BB7FE3">
              <w:rPr>
                <w:rFonts w:ascii="Garamond" w:hAnsi="Garamond"/>
                <w:iCs/>
              </w:rPr>
              <w:t>OTP Bank Nyrt.</w:t>
            </w:r>
          </w:p>
        </w:tc>
      </w:tr>
      <w:tr w:rsidR="00824E8E" w:rsidRPr="003A7D46" w14:paraId="1E7FACE7" w14:textId="77777777" w:rsidTr="00EB4368">
        <w:tc>
          <w:tcPr>
            <w:tcW w:w="2793" w:type="dxa"/>
            <w:tcBorders>
              <w:bottom w:val="single" w:sz="2" w:space="0" w:color="auto"/>
            </w:tcBorders>
          </w:tcPr>
          <w:p w14:paraId="1C01E72F" w14:textId="77777777" w:rsidR="00824E8E" w:rsidRPr="003A7D46" w:rsidRDefault="00824E8E" w:rsidP="0064281A">
            <w:pPr>
              <w:tabs>
                <w:tab w:val="left" w:pos="2880"/>
              </w:tabs>
              <w:suppressAutoHyphens w:val="0"/>
              <w:spacing w:line="264" w:lineRule="auto"/>
              <w:ind w:left="360"/>
              <w:rPr>
                <w:rFonts w:ascii="Garamond" w:hAnsi="Garamond" w:cs="Tahoma"/>
              </w:rPr>
            </w:pPr>
            <w:r w:rsidRPr="003A7D46">
              <w:rPr>
                <w:rFonts w:ascii="Garamond" w:hAnsi="Garamond" w:cs="Tahoma"/>
              </w:rPr>
              <w:t>Bankszámla száma:</w:t>
            </w:r>
          </w:p>
        </w:tc>
        <w:tc>
          <w:tcPr>
            <w:tcW w:w="6273" w:type="dxa"/>
            <w:tcBorders>
              <w:bottom w:val="single" w:sz="2" w:space="0" w:color="auto"/>
            </w:tcBorders>
          </w:tcPr>
          <w:p w14:paraId="100EAFEC" w14:textId="21092097" w:rsidR="00824E8E" w:rsidRPr="00BB7FE3" w:rsidRDefault="00351339" w:rsidP="0064281A">
            <w:pPr>
              <w:suppressAutoHyphens w:val="0"/>
              <w:spacing w:line="264" w:lineRule="auto"/>
              <w:rPr>
                <w:rFonts w:ascii="Garamond" w:hAnsi="Garamond" w:cs="Tahoma"/>
                <w:highlight w:val="green"/>
              </w:rPr>
            </w:pPr>
            <w:r>
              <w:rPr>
                <w:rFonts w:ascii="Garamond" w:hAnsi="Garamond"/>
                <w:iCs/>
              </w:rPr>
              <w:t>10700323-48992200-51100005</w:t>
            </w:r>
          </w:p>
        </w:tc>
      </w:tr>
    </w:tbl>
    <w:p w14:paraId="2318EE4A" w14:textId="77777777" w:rsidR="00824E8E" w:rsidRDefault="00824E8E" w:rsidP="0064281A">
      <w:pPr>
        <w:suppressAutoHyphens w:val="0"/>
        <w:spacing w:line="264" w:lineRule="auto"/>
        <w:rPr>
          <w:rFonts w:ascii="Garamond" w:hAnsi="Garamond"/>
        </w:rPr>
      </w:pPr>
    </w:p>
    <w:tbl>
      <w:tblPr>
        <w:tblW w:w="0" w:type="auto"/>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2793"/>
        <w:gridCol w:w="6273"/>
      </w:tblGrid>
      <w:tr w:rsidR="004645E8" w:rsidRPr="003A7D46" w14:paraId="143CAF97" w14:textId="77777777" w:rsidTr="00EB4368">
        <w:tc>
          <w:tcPr>
            <w:tcW w:w="2793" w:type="dxa"/>
            <w:tcBorders>
              <w:top w:val="single" w:sz="2" w:space="0" w:color="auto"/>
            </w:tcBorders>
          </w:tcPr>
          <w:p w14:paraId="0E7A5498" w14:textId="77777777" w:rsidR="004645E8" w:rsidRPr="003A7D46" w:rsidRDefault="004645E8" w:rsidP="0064281A">
            <w:pPr>
              <w:tabs>
                <w:tab w:val="left" w:pos="2880"/>
              </w:tabs>
              <w:suppressAutoHyphens w:val="0"/>
              <w:spacing w:line="264" w:lineRule="auto"/>
              <w:ind w:left="360"/>
              <w:rPr>
                <w:rFonts w:ascii="Garamond" w:hAnsi="Garamond" w:cs="Tahoma"/>
              </w:rPr>
            </w:pPr>
            <w:r w:rsidRPr="003A7D46">
              <w:rPr>
                <w:rFonts w:ascii="Garamond" w:hAnsi="Garamond" w:cs="Tahoma"/>
              </w:rPr>
              <w:t>Név:</w:t>
            </w:r>
          </w:p>
        </w:tc>
        <w:tc>
          <w:tcPr>
            <w:tcW w:w="6273" w:type="dxa"/>
            <w:tcBorders>
              <w:top w:val="single" w:sz="2" w:space="0" w:color="auto"/>
            </w:tcBorders>
          </w:tcPr>
          <w:p w14:paraId="060BF82E" w14:textId="77777777" w:rsidR="004645E8" w:rsidRPr="00BB7FE3" w:rsidRDefault="004645E8" w:rsidP="0064281A">
            <w:pPr>
              <w:tabs>
                <w:tab w:val="left" w:pos="2880"/>
              </w:tabs>
              <w:suppressAutoHyphens w:val="0"/>
              <w:spacing w:line="264" w:lineRule="auto"/>
              <w:rPr>
                <w:rFonts w:ascii="Garamond" w:hAnsi="Garamond" w:cs="Tahoma"/>
                <w:b/>
              </w:rPr>
            </w:pPr>
            <w:r w:rsidRPr="00BB7FE3">
              <w:rPr>
                <w:rFonts w:ascii="Garamond" w:hAnsi="Garamond"/>
                <w:b/>
              </w:rPr>
              <w:t>Veresegyház Város Önkormányzata</w:t>
            </w:r>
          </w:p>
        </w:tc>
      </w:tr>
      <w:tr w:rsidR="004645E8" w:rsidRPr="003A7D46" w14:paraId="022FAAFF" w14:textId="77777777" w:rsidTr="00EB4368">
        <w:tc>
          <w:tcPr>
            <w:tcW w:w="2793" w:type="dxa"/>
          </w:tcPr>
          <w:p w14:paraId="7728F424" w14:textId="77777777" w:rsidR="004645E8" w:rsidRPr="003A7D46" w:rsidRDefault="004645E8" w:rsidP="0064281A">
            <w:pPr>
              <w:tabs>
                <w:tab w:val="left" w:pos="2880"/>
              </w:tabs>
              <w:suppressAutoHyphens w:val="0"/>
              <w:spacing w:line="264" w:lineRule="auto"/>
              <w:ind w:left="360"/>
              <w:rPr>
                <w:rFonts w:ascii="Garamond" w:hAnsi="Garamond" w:cs="Tahoma"/>
              </w:rPr>
            </w:pPr>
            <w:r w:rsidRPr="003A7D46">
              <w:rPr>
                <w:rFonts w:ascii="Garamond" w:hAnsi="Garamond" w:cs="Tahoma"/>
              </w:rPr>
              <w:t>Képviseli:</w:t>
            </w:r>
          </w:p>
        </w:tc>
        <w:tc>
          <w:tcPr>
            <w:tcW w:w="6273" w:type="dxa"/>
          </w:tcPr>
          <w:p w14:paraId="792B036F" w14:textId="77777777" w:rsidR="004645E8" w:rsidRPr="003A7D46" w:rsidRDefault="004645E8" w:rsidP="0064281A">
            <w:pPr>
              <w:suppressAutoHyphens w:val="0"/>
              <w:spacing w:line="264" w:lineRule="auto"/>
              <w:rPr>
                <w:rFonts w:ascii="Garamond" w:hAnsi="Garamond" w:cs="Tahoma"/>
              </w:rPr>
            </w:pPr>
            <w:r>
              <w:rPr>
                <w:rFonts w:ascii="Garamond" w:hAnsi="Garamond" w:cs="Tahoma"/>
              </w:rPr>
              <w:t>Pásztor Béla polgármester</w:t>
            </w:r>
          </w:p>
        </w:tc>
      </w:tr>
      <w:tr w:rsidR="004645E8" w:rsidRPr="003A7D46" w14:paraId="56C40CDE" w14:textId="77777777" w:rsidTr="00EB4368">
        <w:tc>
          <w:tcPr>
            <w:tcW w:w="2793" w:type="dxa"/>
          </w:tcPr>
          <w:p w14:paraId="79BF9AE0" w14:textId="77777777" w:rsidR="004645E8" w:rsidRPr="003A7D46" w:rsidRDefault="004645E8" w:rsidP="0064281A">
            <w:pPr>
              <w:tabs>
                <w:tab w:val="left" w:pos="2880"/>
              </w:tabs>
              <w:suppressAutoHyphens w:val="0"/>
              <w:spacing w:line="264" w:lineRule="auto"/>
              <w:ind w:left="360"/>
              <w:rPr>
                <w:rFonts w:ascii="Garamond" w:hAnsi="Garamond" w:cs="Tahoma"/>
              </w:rPr>
            </w:pPr>
            <w:r w:rsidRPr="003A7D46">
              <w:rPr>
                <w:rFonts w:ascii="Garamond" w:hAnsi="Garamond" w:cs="Tahoma"/>
              </w:rPr>
              <w:t>Székhely:</w:t>
            </w:r>
          </w:p>
        </w:tc>
        <w:tc>
          <w:tcPr>
            <w:tcW w:w="6273" w:type="dxa"/>
          </w:tcPr>
          <w:p w14:paraId="46A583F4" w14:textId="77777777" w:rsidR="004645E8" w:rsidRPr="00C05792" w:rsidRDefault="004645E8" w:rsidP="0064281A">
            <w:pPr>
              <w:suppressAutoHyphens w:val="0"/>
              <w:spacing w:line="264" w:lineRule="auto"/>
              <w:rPr>
                <w:rFonts w:ascii="Garamond" w:hAnsi="Garamond" w:cs="Tahoma"/>
              </w:rPr>
            </w:pPr>
            <w:r w:rsidRPr="00C05792">
              <w:rPr>
                <w:rFonts w:ascii="Garamond" w:hAnsi="Garamond" w:cs="Tahoma"/>
              </w:rPr>
              <w:t xml:space="preserve">2112 Veresegyház, </w:t>
            </w:r>
            <w:r w:rsidRPr="00C05792">
              <w:rPr>
                <w:rFonts w:ascii="Garamond" w:hAnsi="Garamond"/>
              </w:rPr>
              <w:t>Fő út 35.</w:t>
            </w:r>
          </w:p>
        </w:tc>
      </w:tr>
      <w:tr w:rsidR="004645E8" w:rsidRPr="003A7D46" w14:paraId="1AD9F9D3" w14:textId="77777777" w:rsidTr="00EB4368">
        <w:tc>
          <w:tcPr>
            <w:tcW w:w="2793" w:type="dxa"/>
          </w:tcPr>
          <w:p w14:paraId="3A2E89B3" w14:textId="77777777" w:rsidR="004645E8" w:rsidRPr="00C05792" w:rsidRDefault="004645E8" w:rsidP="0064281A">
            <w:pPr>
              <w:tabs>
                <w:tab w:val="left" w:pos="2880"/>
              </w:tabs>
              <w:suppressAutoHyphens w:val="0"/>
              <w:spacing w:line="264" w:lineRule="auto"/>
              <w:ind w:left="360"/>
              <w:rPr>
                <w:rFonts w:ascii="Garamond" w:hAnsi="Garamond" w:cs="Tahoma"/>
              </w:rPr>
            </w:pPr>
            <w:r w:rsidRPr="00C05792">
              <w:rPr>
                <w:rFonts w:ascii="Garamond" w:hAnsi="Garamond" w:cs="Tahoma"/>
              </w:rPr>
              <w:t>Adószáma:</w:t>
            </w:r>
          </w:p>
        </w:tc>
        <w:tc>
          <w:tcPr>
            <w:tcW w:w="6273" w:type="dxa"/>
          </w:tcPr>
          <w:p w14:paraId="266564D5" w14:textId="47E135AC" w:rsidR="004645E8" w:rsidRPr="00C05792" w:rsidRDefault="00437344" w:rsidP="00437344">
            <w:pPr>
              <w:suppressAutoHyphens w:val="0"/>
              <w:spacing w:line="264" w:lineRule="auto"/>
              <w:rPr>
                <w:rFonts w:ascii="Garamond" w:hAnsi="Garamond" w:cs="Tahoma"/>
              </w:rPr>
            </w:pPr>
            <w:r w:rsidRPr="00C05792">
              <w:rPr>
                <w:rFonts w:ascii="Garamond" w:hAnsi="Garamond"/>
                <w:iCs/>
              </w:rPr>
              <w:t>15730576-2-13</w:t>
            </w:r>
          </w:p>
        </w:tc>
      </w:tr>
    </w:tbl>
    <w:p w14:paraId="14F76018" w14:textId="77777777" w:rsidR="004645E8" w:rsidRPr="00EE2B88" w:rsidRDefault="004645E8" w:rsidP="0064281A">
      <w:pPr>
        <w:suppressAutoHyphens w:val="0"/>
        <w:spacing w:line="264" w:lineRule="auto"/>
        <w:rPr>
          <w:rFonts w:ascii="Garamond" w:hAnsi="Garamond"/>
        </w:rPr>
      </w:pPr>
    </w:p>
    <w:p w14:paraId="712E2D3E" w14:textId="63DEE780" w:rsidR="00824E8E" w:rsidRPr="00EE2B88" w:rsidRDefault="00824E8E" w:rsidP="0064281A">
      <w:pPr>
        <w:pStyle w:val="Default"/>
        <w:widowControl w:val="0"/>
        <w:spacing w:line="264" w:lineRule="auto"/>
        <w:rPr>
          <w:rFonts w:ascii="Garamond" w:hAnsi="Garamond"/>
        </w:rPr>
      </w:pPr>
      <w:r w:rsidRPr="00EE2B88">
        <w:rPr>
          <w:rFonts w:ascii="Garamond" w:hAnsi="Garamond"/>
        </w:rPr>
        <w:t>- mint Építtető</w:t>
      </w:r>
      <w:r w:rsidR="002F53F8">
        <w:rPr>
          <w:rFonts w:ascii="Garamond" w:hAnsi="Garamond"/>
        </w:rPr>
        <w:t>k</w:t>
      </w:r>
      <w:r w:rsidRPr="00EE2B88">
        <w:rPr>
          <w:rFonts w:ascii="Garamond" w:hAnsi="Garamond"/>
        </w:rPr>
        <w:t xml:space="preserve"> - a továbbiakban: „</w:t>
      </w:r>
      <w:r w:rsidRPr="00EE2B88">
        <w:rPr>
          <w:rFonts w:ascii="Garamond" w:hAnsi="Garamond"/>
          <w:b/>
          <w:bCs/>
        </w:rPr>
        <w:t>Megrendelő</w:t>
      </w:r>
      <w:r w:rsidR="002F53F8">
        <w:rPr>
          <w:rFonts w:ascii="Garamond" w:hAnsi="Garamond"/>
          <w:b/>
          <w:bCs/>
        </w:rPr>
        <w:t>k</w:t>
      </w:r>
      <w:r w:rsidRPr="00EE2B88">
        <w:rPr>
          <w:rFonts w:ascii="Garamond" w:hAnsi="Garamond"/>
          <w:b/>
          <w:bCs/>
        </w:rPr>
        <w:t xml:space="preserve">” </w:t>
      </w:r>
      <w:r w:rsidRPr="00EE2B88">
        <w:rPr>
          <w:rFonts w:ascii="Garamond" w:hAnsi="Garamond"/>
        </w:rPr>
        <w:t>vagy „</w:t>
      </w:r>
      <w:r w:rsidRPr="00EE2B88">
        <w:rPr>
          <w:rFonts w:ascii="Garamond" w:hAnsi="Garamond"/>
          <w:b/>
          <w:bCs/>
        </w:rPr>
        <w:t>Építtető</w:t>
      </w:r>
      <w:r w:rsidR="002F53F8">
        <w:rPr>
          <w:rFonts w:ascii="Garamond" w:hAnsi="Garamond"/>
          <w:b/>
          <w:bCs/>
        </w:rPr>
        <w:t>k</w:t>
      </w:r>
      <w:r w:rsidRPr="00EE2B88">
        <w:rPr>
          <w:rFonts w:ascii="Garamond" w:hAnsi="Garamond"/>
          <w:b/>
          <w:bCs/>
        </w:rPr>
        <w:t xml:space="preserve">” </w:t>
      </w:r>
      <w:r w:rsidRPr="00EE2B88">
        <w:rPr>
          <w:rFonts w:ascii="Garamond" w:hAnsi="Garamond"/>
        </w:rPr>
        <w:t>- másrészről a</w:t>
      </w:r>
    </w:p>
    <w:p w14:paraId="138A8A07" w14:textId="77777777" w:rsidR="00824E8E" w:rsidRPr="00EE2B88" w:rsidRDefault="00824E8E" w:rsidP="0064281A">
      <w:pPr>
        <w:suppressAutoHyphens w:val="0"/>
        <w:spacing w:line="264" w:lineRule="auto"/>
        <w:jc w:val="center"/>
        <w:rPr>
          <w:rFonts w:ascii="Garamond" w:hAnsi="Garamond"/>
        </w:rPr>
      </w:pPr>
    </w:p>
    <w:tbl>
      <w:tblPr>
        <w:tblW w:w="0" w:type="auto"/>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2786"/>
        <w:gridCol w:w="6280"/>
      </w:tblGrid>
      <w:tr w:rsidR="00824E8E" w:rsidRPr="00EE2B88" w14:paraId="46DA48AF" w14:textId="77777777" w:rsidTr="00EB4368">
        <w:tc>
          <w:tcPr>
            <w:tcW w:w="2808" w:type="dxa"/>
            <w:tcBorders>
              <w:top w:val="single" w:sz="2" w:space="0" w:color="auto"/>
            </w:tcBorders>
          </w:tcPr>
          <w:p w14:paraId="44DDF49A"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Név:</w:t>
            </w:r>
          </w:p>
        </w:tc>
        <w:tc>
          <w:tcPr>
            <w:tcW w:w="6404" w:type="dxa"/>
            <w:tcBorders>
              <w:top w:val="single" w:sz="2" w:space="0" w:color="auto"/>
            </w:tcBorders>
          </w:tcPr>
          <w:p w14:paraId="11FD8B6B" w14:textId="77777777" w:rsidR="00824E8E" w:rsidRPr="00EE2B88" w:rsidRDefault="00824E8E" w:rsidP="0064281A">
            <w:pPr>
              <w:tabs>
                <w:tab w:val="left" w:pos="2880"/>
              </w:tabs>
              <w:suppressAutoHyphens w:val="0"/>
              <w:spacing w:line="264" w:lineRule="auto"/>
              <w:rPr>
                <w:rFonts w:ascii="Garamond" w:hAnsi="Garamond"/>
                <w:b/>
              </w:rPr>
            </w:pPr>
            <w:r w:rsidRPr="00EE2B88">
              <w:rPr>
                <w:rFonts w:ascii="Garamond" w:hAnsi="Garamond"/>
                <w:b/>
                <w:iCs/>
              </w:rPr>
              <w:t>[*]</w:t>
            </w:r>
          </w:p>
        </w:tc>
      </w:tr>
      <w:tr w:rsidR="00824E8E" w:rsidRPr="00EE2B88" w14:paraId="1838B06F" w14:textId="77777777" w:rsidTr="00EB4368">
        <w:tc>
          <w:tcPr>
            <w:tcW w:w="2808" w:type="dxa"/>
          </w:tcPr>
          <w:p w14:paraId="3F233FFC"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Képviseli:</w:t>
            </w:r>
          </w:p>
        </w:tc>
        <w:tc>
          <w:tcPr>
            <w:tcW w:w="6404" w:type="dxa"/>
          </w:tcPr>
          <w:p w14:paraId="465A7B4A" w14:textId="77777777" w:rsidR="00824E8E" w:rsidRPr="00EE2B88" w:rsidRDefault="00824E8E" w:rsidP="0064281A">
            <w:pPr>
              <w:suppressAutoHyphens w:val="0"/>
              <w:spacing w:line="264" w:lineRule="auto"/>
              <w:rPr>
                <w:rFonts w:ascii="Garamond" w:hAnsi="Garamond"/>
              </w:rPr>
            </w:pPr>
            <w:r w:rsidRPr="00EE2B88">
              <w:rPr>
                <w:rFonts w:ascii="Garamond" w:hAnsi="Garamond"/>
                <w:b/>
                <w:iCs/>
              </w:rPr>
              <w:t>[*]</w:t>
            </w:r>
          </w:p>
        </w:tc>
      </w:tr>
      <w:tr w:rsidR="00824E8E" w:rsidRPr="00EE2B88" w14:paraId="3D05BF6E" w14:textId="77777777" w:rsidTr="00EB4368">
        <w:tc>
          <w:tcPr>
            <w:tcW w:w="2808" w:type="dxa"/>
          </w:tcPr>
          <w:p w14:paraId="51D5510A"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Székhely:</w:t>
            </w:r>
          </w:p>
        </w:tc>
        <w:tc>
          <w:tcPr>
            <w:tcW w:w="6404" w:type="dxa"/>
          </w:tcPr>
          <w:p w14:paraId="7F92C7BE" w14:textId="77777777" w:rsidR="00824E8E" w:rsidRPr="00EE2B88" w:rsidRDefault="00824E8E" w:rsidP="0064281A">
            <w:pPr>
              <w:suppressAutoHyphens w:val="0"/>
              <w:spacing w:line="264" w:lineRule="auto"/>
              <w:rPr>
                <w:rFonts w:ascii="Garamond" w:hAnsi="Garamond"/>
              </w:rPr>
            </w:pPr>
            <w:r w:rsidRPr="00EE2B88">
              <w:rPr>
                <w:rFonts w:ascii="Garamond" w:hAnsi="Garamond"/>
                <w:b/>
                <w:iCs/>
              </w:rPr>
              <w:t>[*]</w:t>
            </w:r>
          </w:p>
        </w:tc>
      </w:tr>
      <w:tr w:rsidR="00824E8E" w:rsidRPr="00EE2B88" w14:paraId="1797BDA6" w14:textId="77777777" w:rsidTr="00EB4368">
        <w:tc>
          <w:tcPr>
            <w:tcW w:w="2808" w:type="dxa"/>
          </w:tcPr>
          <w:p w14:paraId="208DBF19"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Postacím:</w:t>
            </w:r>
          </w:p>
        </w:tc>
        <w:tc>
          <w:tcPr>
            <w:tcW w:w="6404" w:type="dxa"/>
          </w:tcPr>
          <w:p w14:paraId="78E8D747" w14:textId="77777777" w:rsidR="00824E8E" w:rsidRPr="00EE2B88" w:rsidRDefault="00824E8E" w:rsidP="0064281A">
            <w:pPr>
              <w:suppressAutoHyphens w:val="0"/>
              <w:spacing w:line="264" w:lineRule="auto"/>
              <w:rPr>
                <w:rFonts w:ascii="Garamond" w:hAnsi="Garamond"/>
              </w:rPr>
            </w:pPr>
            <w:r w:rsidRPr="00EE2B88">
              <w:rPr>
                <w:rFonts w:ascii="Garamond" w:hAnsi="Garamond"/>
                <w:b/>
                <w:iCs/>
              </w:rPr>
              <w:t>[*]</w:t>
            </w:r>
          </w:p>
        </w:tc>
      </w:tr>
      <w:tr w:rsidR="00824E8E" w:rsidRPr="00EE2B88" w14:paraId="6C70F4D2" w14:textId="77777777" w:rsidTr="00EB4368">
        <w:trPr>
          <w:trHeight w:val="332"/>
        </w:trPr>
        <w:tc>
          <w:tcPr>
            <w:tcW w:w="2808" w:type="dxa"/>
          </w:tcPr>
          <w:p w14:paraId="335350B6"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Telefon:</w:t>
            </w:r>
          </w:p>
        </w:tc>
        <w:tc>
          <w:tcPr>
            <w:tcW w:w="6404" w:type="dxa"/>
          </w:tcPr>
          <w:p w14:paraId="1E4C33EE" w14:textId="77777777" w:rsidR="00824E8E" w:rsidRPr="00EE2B88" w:rsidRDefault="00824E8E" w:rsidP="0064281A">
            <w:pPr>
              <w:suppressAutoHyphens w:val="0"/>
              <w:spacing w:line="264" w:lineRule="auto"/>
              <w:rPr>
                <w:rFonts w:ascii="Garamond" w:hAnsi="Garamond"/>
              </w:rPr>
            </w:pPr>
            <w:r w:rsidRPr="00EE2B88">
              <w:rPr>
                <w:rFonts w:ascii="Garamond" w:hAnsi="Garamond"/>
                <w:b/>
                <w:iCs/>
              </w:rPr>
              <w:t>[*]</w:t>
            </w:r>
          </w:p>
        </w:tc>
      </w:tr>
      <w:tr w:rsidR="00824E8E" w:rsidRPr="00EE2B88" w14:paraId="54455F04" w14:textId="77777777" w:rsidTr="00EB4368">
        <w:trPr>
          <w:trHeight w:val="246"/>
        </w:trPr>
        <w:tc>
          <w:tcPr>
            <w:tcW w:w="2808" w:type="dxa"/>
          </w:tcPr>
          <w:p w14:paraId="446D0171"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Telefax:</w:t>
            </w:r>
          </w:p>
        </w:tc>
        <w:tc>
          <w:tcPr>
            <w:tcW w:w="6404" w:type="dxa"/>
          </w:tcPr>
          <w:p w14:paraId="24DD2E49" w14:textId="77777777" w:rsidR="00824E8E" w:rsidRPr="00EE2B88" w:rsidRDefault="00824E8E" w:rsidP="0064281A">
            <w:pPr>
              <w:suppressAutoHyphens w:val="0"/>
              <w:spacing w:line="264" w:lineRule="auto"/>
              <w:rPr>
                <w:rFonts w:ascii="Garamond" w:hAnsi="Garamond"/>
              </w:rPr>
            </w:pPr>
            <w:r w:rsidRPr="00EE2B88">
              <w:rPr>
                <w:rFonts w:ascii="Garamond" w:hAnsi="Garamond"/>
                <w:b/>
                <w:iCs/>
              </w:rPr>
              <w:t>[*]</w:t>
            </w:r>
          </w:p>
        </w:tc>
      </w:tr>
      <w:tr w:rsidR="00824E8E" w:rsidRPr="00EE2B88" w14:paraId="27FD332B" w14:textId="77777777" w:rsidTr="00EB4368">
        <w:trPr>
          <w:trHeight w:val="246"/>
        </w:trPr>
        <w:tc>
          <w:tcPr>
            <w:tcW w:w="2808" w:type="dxa"/>
          </w:tcPr>
          <w:p w14:paraId="045AF4A6"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Cégjegyzékszám:</w:t>
            </w:r>
          </w:p>
        </w:tc>
        <w:tc>
          <w:tcPr>
            <w:tcW w:w="6404" w:type="dxa"/>
          </w:tcPr>
          <w:p w14:paraId="30682FC4" w14:textId="77777777" w:rsidR="00824E8E" w:rsidRPr="00EE2B88" w:rsidRDefault="00824E8E" w:rsidP="0064281A">
            <w:pPr>
              <w:suppressAutoHyphens w:val="0"/>
              <w:spacing w:line="264" w:lineRule="auto"/>
              <w:rPr>
                <w:rFonts w:ascii="Garamond" w:hAnsi="Garamond"/>
              </w:rPr>
            </w:pPr>
            <w:r w:rsidRPr="00EE2B88">
              <w:rPr>
                <w:rFonts w:ascii="Garamond" w:hAnsi="Garamond"/>
                <w:b/>
                <w:iCs/>
              </w:rPr>
              <w:t>[*]</w:t>
            </w:r>
          </w:p>
        </w:tc>
      </w:tr>
      <w:tr w:rsidR="00824E8E" w:rsidRPr="00EE2B88" w14:paraId="6BA14C7F" w14:textId="77777777" w:rsidTr="00EB4368">
        <w:tc>
          <w:tcPr>
            <w:tcW w:w="2808" w:type="dxa"/>
          </w:tcPr>
          <w:p w14:paraId="37A0BE9B"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Adószáma:</w:t>
            </w:r>
          </w:p>
        </w:tc>
        <w:tc>
          <w:tcPr>
            <w:tcW w:w="6404" w:type="dxa"/>
          </w:tcPr>
          <w:p w14:paraId="2CBD0CD0" w14:textId="77777777" w:rsidR="00824E8E" w:rsidRPr="00EE2B88" w:rsidRDefault="00824E8E" w:rsidP="0064281A">
            <w:pPr>
              <w:suppressAutoHyphens w:val="0"/>
              <w:spacing w:line="264" w:lineRule="auto"/>
              <w:rPr>
                <w:rFonts w:ascii="Garamond" w:hAnsi="Garamond"/>
              </w:rPr>
            </w:pPr>
            <w:r w:rsidRPr="00EE2B88">
              <w:rPr>
                <w:rFonts w:ascii="Garamond" w:hAnsi="Garamond"/>
                <w:b/>
                <w:iCs/>
              </w:rPr>
              <w:t>[*]</w:t>
            </w:r>
          </w:p>
        </w:tc>
      </w:tr>
      <w:tr w:rsidR="00824E8E" w:rsidRPr="00EE2B88" w14:paraId="082911EA" w14:textId="77777777" w:rsidTr="00EB4368">
        <w:tc>
          <w:tcPr>
            <w:tcW w:w="2808" w:type="dxa"/>
          </w:tcPr>
          <w:p w14:paraId="2600822C"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Vállalkozó kivitelezők nyilvántartása szerinti nyilvántartási száma:</w:t>
            </w:r>
          </w:p>
        </w:tc>
        <w:tc>
          <w:tcPr>
            <w:tcW w:w="6404" w:type="dxa"/>
          </w:tcPr>
          <w:p w14:paraId="7C8EAA52" w14:textId="77777777" w:rsidR="00824E8E" w:rsidRPr="00EE2B88" w:rsidRDefault="00824E8E" w:rsidP="0064281A">
            <w:pPr>
              <w:suppressAutoHyphens w:val="0"/>
              <w:spacing w:line="264" w:lineRule="auto"/>
              <w:rPr>
                <w:rFonts w:ascii="Garamond" w:hAnsi="Garamond"/>
                <w:b/>
                <w:iCs/>
              </w:rPr>
            </w:pPr>
            <w:r w:rsidRPr="00EE2B88">
              <w:rPr>
                <w:rFonts w:ascii="Garamond" w:hAnsi="Garamond"/>
                <w:b/>
                <w:iCs/>
              </w:rPr>
              <w:t>[*]</w:t>
            </w:r>
          </w:p>
        </w:tc>
      </w:tr>
      <w:tr w:rsidR="00824E8E" w:rsidRPr="00EE2B88" w14:paraId="3BCC7B5D" w14:textId="77777777" w:rsidTr="00EB4368">
        <w:tc>
          <w:tcPr>
            <w:tcW w:w="2808" w:type="dxa"/>
          </w:tcPr>
          <w:p w14:paraId="2AA0F6E1"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Számlavezető bank:</w:t>
            </w:r>
          </w:p>
        </w:tc>
        <w:tc>
          <w:tcPr>
            <w:tcW w:w="6404" w:type="dxa"/>
          </w:tcPr>
          <w:p w14:paraId="7C2BEA67" w14:textId="77777777" w:rsidR="00824E8E" w:rsidRPr="00EE2B88" w:rsidRDefault="00824E8E" w:rsidP="0064281A">
            <w:pPr>
              <w:suppressAutoHyphens w:val="0"/>
              <w:spacing w:line="264" w:lineRule="auto"/>
              <w:rPr>
                <w:rFonts w:ascii="Garamond" w:hAnsi="Garamond"/>
              </w:rPr>
            </w:pPr>
            <w:r w:rsidRPr="00EE2B88">
              <w:rPr>
                <w:rFonts w:ascii="Garamond" w:hAnsi="Garamond"/>
                <w:b/>
                <w:iCs/>
              </w:rPr>
              <w:t>[*]</w:t>
            </w:r>
          </w:p>
        </w:tc>
      </w:tr>
      <w:tr w:rsidR="00824E8E" w:rsidRPr="00EE2B88" w14:paraId="6F03CFF4" w14:textId="77777777" w:rsidTr="00EB4368">
        <w:tc>
          <w:tcPr>
            <w:tcW w:w="2808" w:type="dxa"/>
            <w:tcBorders>
              <w:bottom w:val="single" w:sz="2" w:space="0" w:color="auto"/>
            </w:tcBorders>
          </w:tcPr>
          <w:p w14:paraId="2EA561B3" w14:textId="77777777" w:rsidR="00824E8E" w:rsidRPr="00EE2B88" w:rsidRDefault="00824E8E" w:rsidP="0064281A">
            <w:pPr>
              <w:tabs>
                <w:tab w:val="left" w:pos="2880"/>
              </w:tabs>
              <w:suppressAutoHyphens w:val="0"/>
              <w:spacing w:line="264" w:lineRule="auto"/>
              <w:rPr>
                <w:rFonts w:ascii="Garamond" w:hAnsi="Garamond"/>
              </w:rPr>
            </w:pPr>
            <w:r w:rsidRPr="00EE2B88">
              <w:rPr>
                <w:rFonts w:ascii="Garamond" w:hAnsi="Garamond"/>
              </w:rPr>
              <w:t>Bankszámla száma:</w:t>
            </w:r>
          </w:p>
        </w:tc>
        <w:tc>
          <w:tcPr>
            <w:tcW w:w="6404" w:type="dxa"/>
            <w:tcBorders>
              <w:bottom w:val="single" w:sz="2" w:space="0" w:color="auto"/>
            </w:tcBorders>
          </w:tcPr>
          <w:p w14:paraId="19A1CB60" w14:textId="77777777" w:rsidR="00824E8E" w:rsidRPr="00EE2B88" w:rsidRDefault="00824E8E" w:rsidP="0064281A">
            <w:pPr>
              <w:suppressAutoHyphens w:val="0"/>
              <w:spacing w:line="264" w:lineRule="auto"/>
              <w:rPr>
                <w:rFonts w:ascii="Garamond" w:hAnsi="Garamond"/>
              </w:rPr>
            </w:pPr>
            <w:r w:rsidRPr="00EE2B88">
              <w:rPr>
                <w:rFonts w:ascii="Garamond" w:hAnsi="Garamond"/>
                <w:b/>
                <w:iCs/>
              </w:rPr>
              <w:t>[*]</w:t>
            </w:r>
          </w:p>
        </w:tc>
      </w:tr>
    </w:tbl>
    <w:p w14:paraId="004DB8AF" w14:textId="77777777" w:rsidR="00824E8E" w:rsidRPr="00EE2B88" w:rsidRDefault="00824E8E" w:rsidP="0064281A">
      <w:pPr>
        <w:suppressAutoHyphens w:val="0"/>
        <w:autoSpaceDN w:val="0"/>
        <w:adjustRightInd w:val="0"/>
        <w:spacing w:line="264" w:lineRule="auto"/>
        <w:rPr>
          <w:rFonts w:ascii="Garamond" w:hAnsi="Garamond"/>
        </w:rPr>
      </w:pPr>
    </w:p>
    <w:p w14:paraId="40B2BA8F" w14:textId="77777777" w:rsidR="00824E8E" w:rsidRPr="00EE2B88" w:rsidRDefault="00824E8E" w:rsidP="0064281A">
      <w:pPr>
        <w:suppressAutoHyphens w:val="0"/>
        <w:autoSpaceDN w:val="0"/>
        <w:adjustRightInd w:val="0"/>
        <w:spacing w:line="264" w:lineRule="auto"/>
        <w:rPr>
          <w:rFonts w:ascii="Garamond" w:hAnsi="Garamond"/>
        </w:rPr>
      </w:pPr>
      <w:r w:rsidRPr="00EE2B88">
        <w:rPr>
          <w:rFonts w:ascii="Garamond" w:hAnsi="Garamond"/>
        </w:rPr>
        <w:t>mint Vállalkozó kivitelező - a továbbiakban: „</w:t>
      </w:r>
      <w:r w:rsidRPr="00EE2B88">
        <w:rPr>
          <w:rFonts w:ascii="Garamond" w:hAnsi="Garamond"/>
          <w:b/>
          <w:bCs/>
        </w:rPr>
        <w:t xml:space="preserve">Vállalkozó” </w:t>
      </w:r>
      <w:r w:rsidRPr="00EE2B88">
        <w:rPr>
          <w:rFonts w:ascii="Garamond" w:hAnsi="Garamond"/>
        </w:rPr>
        <w:t>vagy „</w:t>
      </w:r>
      <w:r w:rsidRPr="00EE2B88">
        <w:rPr>
          <w:rFonts w:ascii="Garamond" w:hAnsi="Garamond"/>
          <w:b/>
          <w:bCs/>
        </w:rPr>
        <w:t>Kivitelező”</w:t>
      </w:r>
      <w:r w:rsidRPr="00EE2B88">
        <w:rPr>
          <w:rFonts w:ascii="Garamond" w:hAnsi="Garamond"/>
          <w:bCs/>
        </w:rPr>
        <w:t>.</w:t>
      </w:r>
    </w:p>
    <w:p w14:paraId="23ABE781" w14:textId="77777777" w:rsidR="00824E8E" w:rsidRPr="00EE2B88" w:rsidRDefault="00824E8E" w:rsidP="0064281A">
      <w:pPr>
        <w:pStyle w:val="Default"/>
        <w:widowControl w:val="0"/>
        <w:spacing w:line="264" w:lineRule="auto"/>
        <w:rPr>
          <w:rFonts w:ascii="Garamond" w:hAnsi="Garamond"/>
        </w:rPr>
      </w:pPr>
    </w:p>
    <w:p w14:paraId="14DD02C7" w14:textId="77777777" w:rsidR="00824E8E" w:rsidRPr="00EE2B88" w:rsidRDefault="00824E8E" w:rsidP="0064281A">
      <w:pPr>
        <w:suppressAutoHyphens w:val="0"/>
        <w:spacing w:line="264" w:lineRule="auto"/>
        <w:rPr>
          <w:rFonts w:ascii="Garamond" w:hAnsi="Garamond"/>
        </w:rPr>
      </w:pPr>
      <w:r w:rsidRPr="00EE2B88">
        <w:rPr>
          <w:rFonts w:ascii="Garamond" w:hAnsi="Garamond"/>
        </w:rPr>
        <w:t>(Megrendelő és Vállalkozó együttes említésük esetén: „</w:t>
      </w:r>
      <w:r w:rsidRPr="00EE2B88">
        <w:rPr>
          <w:rFonts w:ascii="Garamond" w:hAnsi="Garamond"/>
          <w:b/>
          <w:bCs/>
        </w:rPr>
        <w:t xml:space="preserve">Szerződő Felek” </w:t>
      </w:r>
      <w:r w:rsidRPr="00EE2B88">
        <w:rPr>
          <w:rFonts w:ascii="Garamond" w:hAnsi="Garamond"/>
        </w:rPr>
        <w:t xml:space="preserve">vagy </w:t>
      </w:r>
      <w:r w:rsidRPr="00EE2B88">
        <w:rPr>
          <w:rFonts w:ascii="Garamond" w:hAnsi="Garamond"/>
          <w:b/>
          <w:bCs/>
        </w:rPr>
        <w:t>„Felek”</w:t>
      </w:r>
      <w:r w:rsidRPr="00EE2B88">
        <w:rPr>
          <w:rFonts w:ascii="Garamond" w:hAnsi="Garamond"/>
        </w:rPr>
        <w:t xml:space="preserve">) között az alulírott helyen és napon a Polgári Törvénykönyvről szóló 2013. évi V. törvény (a továbbiakban: </w:t>
      </w:r>
      <w:r w:rsidRPr="00EE2B88">
        <w:rPr>
          <w:rFonts w:ascii="Garamond" w:hAnsi="Garamond"/>
          <w:b/>
          <w:bCs/>
        </w:rPr>
        <w:t>Ptk</w:t>
      </w:r>
      <w:r w:rsidRPr="00EE2B88">
        <w:rPr>
          <w:rFonts w:ascii="Garamond" w:hAnsi="Garamond"/>
        </w:rPr>
        <w:t>.), valamint a közbeszerzésekről szóló 2015. évi CXLIII. törvény (a továbbiakban: „</w:t>
      </w:r>
      <w:r w:rsidRPr="00EE2B88">
        <w:rPr>
          <w:rFonts w:ascii="Garamond" w:hAnsi="Garamond"/>
          <w:b/>
          <w:bCs/>
        </w:rPr>
        <w:t>Kbt</w:t>
      </w:r>
      <w:r w:rsidRPr="00EE2B88">
        <w:rPr>
          <w:rFonts w:ascii="Garamond" w:hAnsi="Garamond"/>
        </w:rPr>
        <w:t>.”) rendelkezései, alapján.</w:t>
      </w:r>
    </w:p>
    <w:p w14:paraId="7DC047A2" w14:textId="77777777" w:rsidR="00824E8E" w:rsidRPr="00C40E06" w:rsidRDefault="00824E8E" w:rsidP="00C40E06">
      <w:pPr>
        <w:suppressAutoHyphens w:val="0"/>
        <w:spacing w:line="264" w:lineRule="auto"/>
        <w:rPr>
          <w:rFonts w:ascii="Garamond" w:hAnsi="Garamond"/>
          <w:bCs/>
          <w:color w:val="000000"/>
        </w:rPr>
      </w:pPr>
    </w:p>
    <w:p w14:paraId="54890CA8" w14:textId="77777777" w:rsidR="00824E8E" w:rsidRPr="00C40E06" w:rsidRDefault="00824E8E" w:rsidP="00C40E06">
      <w:pPr>
        <w:pStyle w:val="Default"/>
        <w:widowControl w:val="0"/>
        <w:spacing w:line="264" w:lineRule="auto"/>
        <w:jc w:val="both"/>
        <w:rPr>
          <w:rFonts w:ascii="Garamond" w:hAnsi="Garamond"/>
        </w:rPr>
      </w:pPr>
    </w:p>
    <w:p w14:paraId="28B77E25" w14:textId="77777777" w:rsidR="00824E8E" w:rsidRPr="00EE2B88" w:rsidRDefault="00824E8E" w:rsidP="0064281A">
      <w:pPr>
        <w:pStyle w:val="Default"/>
        <w:widowControl w:val="0"/>
        <w:spacing w:line="264" w:lineRule="auto"/>
        <w:jc w:val="center"/>
        <w:rPr>
          <w:rFonts w:ascii="Garamond" w:hAnsi="Garamond"/>
          <w:b/>
          <w:bCs/>
        </w:rPr>
      </w:pPr>
      <w:r w:rsidRPr="00EE2B88">
        <w:rPr>
          <w:rFonts w:ascii="Garamond" w:hAnsi="Garamond"/>
          <w:b/>
          <w:bCs/>
        </w:rPr>
        <w:t>I. FOGALOMMAGYARÁZAT</w:t>
      </w:r>
    </w:p>
    <w:p w14:paraId="226F279C" w14:textId="77777777" w:rsidR="00824E8E" w:rsidRPr="00EE2B88" w:rsidRDefault="00824E8E" w:rsidP="0064281A">
      <w:pPr>
        <w:pStyle w:val="Default"/>
        <w:widowControl w:val="0"/>
        <w:spacing w:line="264" w:lineRule="auto"/>
        <w:jc w:val="center"/>
        <w:rPr>
          <w:rFonts w:ascii="Garamond" w:hAnsi="Garamond"/>
        </w:rPr>
      </w:pPr>
    </w:p>
    <w:p w14:paraId="1D4F612B"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 xml:space="preserve">Jelen szerződés törzsszövegében az alábbi kifejezések, fontosabb rövidítések jelentése </w:t>
      </w:r>
      <w:r w:rsidR="00C40E06">
        <w:rPr>
          <w:rFonts w:ascii="Garamond" w:hAnsi="Garamond"/>
        </w:rPr>
        <w:t>a következők szerint rögzített:</w:t>
      </w:r>
    </w:p>
    <w:p w14:paraId="094F6BC4" w14:textId="77777777" w:rsidR="00824E8E" w:rsidRPr="00EE2B88" w:rsidRDefault="00824E8E" w:rsidP="0064281A">
      <w:pPr>
        <w:pStyle w:val="Default"/>
        <w:widowControl w:val="0"/>
        <w:spacing w:line="264" w:lineRule="auto"/>
        <w:jc w:val="both"/>
        <w:rPr>
          <w:rFonts w:ascii="Garamond" w:hAnsi="Garamond"/>
        </w:rPr>
      </w:pPr>
    </w:p>
    <w:p w14:paraId="46E5FA12"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lastRenderedPageBreak/>
        <w:t xml:space="preserve">Alvállalkozó: </w:t>
      </w:r>
      <w:r w:rsidRPr="00EE2B88">
        <w:rPr>
          <w:rFonts w:ascii="Garamond" w:hAnsi="Garamond"/>
        </w:rPr>
        <w:t>egyrészt a 191/2009. (IX.15.) Kormányrendelet 2. § m) pontja szerinti alvállalkozó kivitelezők, továbbá a Kbt. 3. § 2.</w:t>
      </w:r>
      <w:r w:rsidR="00C40E06">
        <w:rPr>
          <w:rFonts w:ascii="Garamond" w:hAnsi="Garamond"/>
        </w:rPr>
        <w:t xml:space="preserve"> pontja szerinti alvállalkozók.</w:t>
      </w:r>
    </w:p>
    <w:p w14:paraId="7FB76365"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Többletmunka: </w:t>
      </w:r>
      <w:r w:rsidRPr="00EE2B88">
        <w:rPr>
          <w:rFonts w:ascii="Garamond" w:hAnsi="Garamond"/>
          <w:bCs/>
        </w:rPr>
        <w:t>a Ptk. 6:244. § (1) bekezdése szerinti fogalom, eltérően a 191/2009. (IX.15.) Kormányrendelet 2. § e) pontja szerinti fogalomtól.</w:t>
      </w:r>
      <w:r w:rsidRPr="00EE2B88">
        <w:rPr>
          <w:rFonts w:ascii="Garamond" w:hAnsi="Garamond"/>
        </w:rPr>
        <w:t xml:space="preserve"> </w:t>
      </w:r>
    </w:p>
    <w:p w14:paraId="396D183F" w14:textId="2F9D51E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Pótmunka: </w:t>
      </w:r>
      <w:r w:rsidRPr="00EE2B88">
        <w:rPr>
          <w:rFonts w:ascii="Garamond" w:hAnsi="Garamond"/>
          <w:bCs/>
        </w:rPr>
        <w:t xml:space="preserve">a Ptk. 6:244. § (2) bekezdése szerinti fogalom, eltérően a 191/2009. (IX.15.) Kormányrendelet 2. § </w:t>
      </w:r>
      <w:del w:id="3" w:author="Szerző">
        <w:r w:rsidRPr="00EE2B88" w:rsidDel="00A72894">
          <w:rPr>
            <w:rFonts w:ascii="Garamond" w:hAnsi="Garamond"/>
            <w:bCs/>
          </w:rPr>
          <w:delText>e</w:delText>
        </w:r>
      </w:del>
      <w:ins w:id="4" w:author="Szerző">
        <w:r w:rsidR="00A72894">
          <w:rPr>
            <w:rFonts w:ascii="Garamond" w:hAnsi="Garamond"/>
            <w:bCs/>
          </w:rPr>
          <w:t>f</w:t>
        </w:r>
      </w:ins>
      <w:r w:rsidRPr="00EE2B88">
        <w:rPr>
          <w:rFonts w:ascii="Garamond" w:hAnsi="Garamond"/>
          <w:bCs/>
        </w:rPr>
        <w:t>) pontja szerinti fogalomtól.</w:t>
      </w:r>
    </w:p>
    <w:p w14:paraId="2947FAC9"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Teljesítésigazolási Szakértő Szerv </w:t>
      </w:r>
      <w:r w:rsidRPr="00EE2B88">
        <w:rPr>
          <w:rFonts w:ascii="Garamond" w:hAnsi="Garamond"/>
        </w:rPr>
        <w:t>(TSzSz): a 2013. évi XXXIV. törvény</w:t>
      </w:r>
      <w:r w:rsidR="00C40E06">
        <w:rPr>
          <w:rFonts w:ascii="Garamond" w:hAnsi="Garamond"/>
        </w:rPr>
        <w:t xml:space="preserve"> szerint létrehozott szervezet.</w:t>
      </w:r>
    </w:p>
    <w:p w14:paraId="496CB8F3"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Felelős műszaki vezető: </w:t>
      </w:r>
      <w:r w:rsidRPr="00EE2B88">
        <w:rPr>
          <w:rFonts w:ascii="Garamond" w:hAnsi="Garamond"/>
        </w:rPr>
        <w:t>az építőipari kivitelezési tevékenység 191/2009. (IX.15.) Kormányrendelet 1</w:t>
      </w:r>
      <w:r w:rsidR="00C40E06">
        <w:rPr>
          <w:rFonts w:ascii="Garamond" w:hAnsi="Garamond"/>
        </w:rPr>
        <w:t>3-14. §-ai szerinti szereplője.</w:t>
      </w:r>
    </w:p>
    <w:p w14:paraId="6B002A80"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Építési műszaki ellenőr: </w:t>
      </w:r>
      <w:r w:rsidRPr="00EE2B88">
        <w:rPr>
          <w:rFonts w:ascii="Garamond" w:hAnsi="Garamond"/>
        </w:rPr>
        <w:t>az építőipari kivitelezési tevékenység 191/2009. (IX.15.) Kormányrendel</w:t>
      </w:r>
      <w:r w:rsidR="00C40E06">
        <w:rPr>
          <w:rFonts w:ascii="Garamond" w:hAnsi="Garamond"/>
        </w:rPr>
        <w:t>et 16. §-a szerinti szereplője.</w:t>
      </w:r>
    </w:p>
    <w:p w14:paraId="006B63BE"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Szerződés: </w:t>
      </w:r>
      <w:r w:rsidRPr="00EE2B88">
        <w:rPr>
          <w:rFonts w:ascii="Garamond" w:hAnsi="Garamond"/>
        </w:rPr>
        <w:t>a jelen szerződés törzsszövege, továbbá a szerződés részét képező dokumentumok, így a Közbeszerzési Eljárás iratanyaga, figyelemb</w:t>
      </w:r>
      <w:r w:rsidR="00C40E06">
        <w:rPr>
          <w:rFonts w:ascii="Garamond" w:hAnsi="Garamond"/>
        </w:rPr>
        <w:t>e véve a Kbt. 3. § 24. pontját.</w:t>
      </w:r>
    </w:p>
    <w:p w14:paraId="32DE3196"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Felek rögzítik, hogy a fentebb felsorolt jogszabályokra vonatkozó hivatkozás úgy értelmezendő, hogy az magában foglalja az adott jogszabály módosítását is, illetve az adott jogszabály helyébe lépő jogi aktust; különösen, ha a folyamatban lévő ügyekre való alkalmazás a hatályba léptető rendelkezések alapj</w:t>
      </w:r>
      <w:r w:rsidR="00C40E06">
        <w:rPr>
          <w:rFonts w:ascii="Garamond" w:hAnsi="Garamond"/>
        </w:rPr>
        <w:t>án egyértelműen megállapítható.</w:t>
      </w:r>
    </w:p>
    <w:p w14:paraId="11211EDD" w14:textId="77777777" w:rsidR="00824E8E" w:rsidRPr="00C40E06" w:rsidRDefault="00824E8E" w:rsidP="0064281A">
      <w:pPr>
        <w:pStyle w:val="Default"/>
        <w:widowControl w:val="0"/>
        <w:spacing w:line="264" w:lineRule="auto"/>
        <w:jc w:val="both"/>
        <w:rPr>
          <w:rFonts w:ascii="Garamond" w:hAnsi="Garamond"/>
          <w:bCs/>
        </w:rPr>
      </w:pPr>
    </w:p>
    <w:p w14:paraId="3EA9BB52" w14:textId="77777777" w:rsidR="00824E8E" w:rsidRPr="00C40E06" w:rsidRDefault="00824E8E" w:rsidP="0064281A">
      <w:pPr>
        <w:pStyle w:val="Default"/>
        <w:widowControl w:val="0"/>
        <w:spacing w:line="264" w:lineRule="auto"/>
        <w:jc w:val="both"/>
        <w:rPr>
          <w:rFonts w:ascii="Garamond" w:hAnsi="Garamond"/>
          <w:bCs/>
        </w:rPr>
      </w:pPr>
    </w:p>
    <w:p w14:paraId="10840F5F" w14:textId="77777777" w:rsidR="00824E8E" w:rsidRPr="00EE2B88" w:rsidRDefault="00824E8E" w:rsidP="0064281A">
      <w:pPr>
        <w:pStyle w:val="Default"/>
        <w:widowControl w:val="0"/>
        <w:spacing w:line="264" w:lineRule="auto"/>
        <w:jc w:val="center"/>
        <w:rPr>
          <w:rFonts w:ascii="Garamond" w:hAnsi="Garamond"/>
        </w:rPr>
      </w:pPr>
      <w:r w:rsidRPr="00EE2B88">
        <w:rPr>
          <w:rFonts w:ascii="Garamond" w:hAnsi="Garamond"/>
          <w:b/>
          <w:bCs/>
        </w:rPr>
        <w:t>II. ELŐZMÉNYEK</w:t>
      </w:r>
    </w:p>
    <w:p w14:paraId="354E71C0" w14:textId="77777777" w:rsidR="00824E8E" w:rsidRPr="00EE2B88" w:rsidRDefault="00824E8E" w:rsidP="0064281A">
      <w:pPr>
        <w:pStyle w:val="Default"/>
        <w:widowControl w:val="0"/>
        <w:spacing w:line="264" w:lineRule="auto"/>
        <w:jc w:val="both"/>
        <w:rPr>
          <w:rFonts w:ascii="Garamond" w:hAnsi="Garamond"/>
          <w:b/>
          <w:bCs/>
        </w:rPr>
      </w:pPr>
    </w:p>
    <w:p w14:paraId="1D6E9C1B" w14:textId="59CE4022" w:rsidR="00824E8E" w:rsidRPr="002D60D3" w:rsidRDefault="00824E8E" w:rsidP="0064281A">
      <w:pPr>
        <w:shd w:val="clear" w:color="auto" w:fill="FFFFFF"/>
        <w:tabs>
          <w:tab w:val="left" w:pos="284"/>
        </w:tabs>
        <w:suppressAutoHyphens w:val="0"/>
        <w:autoSpaceDE/>
        <w:spacing w:line="264" w:lineRule="auto"/>
        <w:rPr>
          <w:rFonts w:ascii="Garamond" w:hAnsi="Garamond"/>
        </w:rPr>
      </w:pPr>
      <w:r w:rsidRPr="00B060B9">
        <w:rPr>
          <w:rFonts w:ascii="Garamond" w:hAnsi="Garamond" w:cs="Arial"/>
          <w:b/>
          <w:color w:val="222222"/>
        </w:rPr>
        <w:t>1.</w:t>
      </w:r>
      <w:r>
        <w:rPr>
          <w:rFonts w:ascii="Garamond" w:hAnsi="Garamond" w:cs="Arial"/>
          <w:color w:val="222222"/>
        </w:rPr>
        <w:t xml:space="preserve"> </w:t>
      </w:r>
      <w:r w:rsidRPr="002D60D3">
        <w:rPr>
          <w:rFonts w:ascii="Garamond" w:hAnsi="Garamond"/>
        </w:rPr>
        <w:t>Megrendelő</w:t>
      </w:r>
      <w:r w:rsidR="00D67559">
        <w:rPr>
          <w:rFonts w:ascii="Garamond" w:hAnsi="Garamond"/>
        </w:rPr>
        <w:t>k</w:t>
      </w:r>
      <w:r w:rsidRPr="002D60D3">
        <w:rPr>
          <w:rFonts w:ascii="Garamond" w:hAnsi="Garamond"/>
        </w:rPr>
        <w:t xml:space="preserve">, mint </w:t>
      </w:r>
      <w:r w:rsidR="00D67559">
        <w:rPr>
          <w:rFonts w:ascii="Garamond" w:hAnsi="Garamond"/>
        </w:rPr>
        <w:t>közös a</w:t>
      </w:r>
      <w:r w:rsidRPr="002D60D3">
        <w:rPr>
          <w:rFonts w:ascii="Garamond" w:hAnsi="Garamond"/>
        </w:rPr>
        <w:t>jánlatkérő</w:t>
      </w:r>
      <w:r w:rsidR="00D67559">
        <w:rPr>
          <w:rFonts w:ascii="Garamond" w:hAnsi="Garamond"/>
        </w:rPr>
        <w:t xml:space="preserve">k </w:t>
      </w:r>
      <w:r w:rsidR="00D67559" w:rsidRPr="00C40E06">
        <w:rPr>
          <w:rFonts w:ascii="Garamond" w:hAnsi="Garamond"/>
          <w:i/>
        </w:rPr>
        <w:t>„</w:t>
      </w:r>
      <w:r w:rsidR="00235D7A">
        <w:rPr>
          <w:rFonts w:ascii="Garamond" w:hAnsi="Garamond"/>
          <w:bCs/>
          <w:i/>
        </w:rPr>
        <w:t>A Veresegyházi Katolikus Gimnázium tervezése és kivitelezése vállalkozási szerződés keretében (EGYH-KCP-16-P-0109 azonosító számú projekt)</w:t>
      </w:r>
      <w:r w:rsidR="00D67559" w:rsidRPr="00C40E06">
        <w:rPr>
          <w:rFonts w:ascii="Garamond" w:hAnsi="Garamond"/>
          <w:bCs/>
          <w:i/>
        </w:rPr>
        <w:t>”</w:t>
      </w:r>
      <w:r w:rsidRPr="002D60D3">
        <w:rPr>
          <w:rFonts w:ascii="Garamond" w:hAnsi="Garamond"/>
        </w:rPr>
        <w:t xml:space="preserve"> tárgyában a közbeszerzésekről szóló 2015. évi CXLIII. törvény (továbbiakban: „Kbt.</w:t>
      </w:r>
      <w:r w:rsidRPr="002D60D3">
        <w:rPr>
          <w:rFonts w:ascii="Garamond" w:hAnsi="Garamond"/>
          <w:i/>
          <w:iCs/>
        </w:rPr>
        <w:t>”</w:t>
      </w:r>
      <w:r w:rsidRPr="002D60D3">
        <w:rPr>
          <w:rFonts w:ascii="Garamond" w:hAnsi="Garamond"/>
        </w:rPr>
        <w:t xml:space="preserve">) </w:t>
      </w:r>
      <w:r w:rsidR="00D67559">
        <w:rPr>
          <w:rFonts w:ascii="Garamond" w:hAnsi="Garamond"/>
          <w:bCs/>
        </w:rPr>
        <w:t>Második</w:t>
      </w:r>
      <w:r w:rsidRPr="002D60D3">
        <w:rPr>
          <w:rFonts w:ascii="Garamond" w:hAnsi="Garamond"/>
          <w:bCs/>
        </w:rPr>
        <w:t xml:space="preserve"> része szerint, a Kbt. </w:t>
      </w:r>
      <w:r w:rsidR="00D67559">
        <w:rPr>
          <w:rFonts w:ascii="Garamond" w:hAnsi="Garamond"/>
          <w:bCs/>
        </w:rPr>
        <w:t>81</w:t>
      </w:r>
      <w:r w:rsidRPr="002D60D3">
        <w:rPr>
          <w:rFonts w:ascii="Garamond" w:hAnsi="Garamond"/>
          <w:bCs/>
        </w:rPr>
        <w:t xml:space="preserve">. § alapján </w:t>
      </w:r>
      <w:r w:rsidR="00D67559">
        <w:rPr>
          <w:rFonts w:ascii="Garamond" w:hAnsi="Garamond"/>
          <w:bCs/>
        </w:rPr>
        <w:t>nyílt</w:t>
      </w:r>
      <w:r w:rsidRPr="002D60D3">
        <w:rPr>
          <w:rFonts w:ascii="Garamond" w:hAnsi="Garamond"/>
          <w:bCs/>
        </w:rPr>
        <w:t xml:space="preserve"> </w:t>
      </w:r>
      <w:r w:rsidRPr="002D60D3">
        <w:rPr>
          <w:rFonts w:ascii="Garamond" w:hAnsi="Garamond"/>
        </w:rPr>
        <w:t>k</w:t>
      </w:r>
      <w:r w:rsidR="00D67559">
        <w:rPr>
          <w:rFonts w:ascii="Garamond" w:hAnsi="Garamond"/>
        </w:rPr>
        <w:t>özbeszerzési eljárást folytattak</w:t>
      </w:r>
      <w:r w:rsidRPr="002D60D3">
        <w:rPr>
          <w:rFonts w:ascii="Garamond" w:hAnsi="Garamond"/>
        </w:rPr>
        <w:t xml:space="preserve"> le (továbbia</w:t>
      </w:r>
      <w:r w:rsidR="00C40E06">
        <w:rPr>
          <w:rFonts w:ascii="Garamond" w:hAnsi="Garamond"/>
        </w:rPr>
        <w:t>kban: „Közbeszerzési Eljárás”).</w:t>
      </w:r>
    </w:p>
    <w:p w14:paraId="37678AFB" w14:textId="77777777" w:rsidR="00824E8E" w:rsidRPr="00EE2B88" w:rsidRDefault="00824E8E" w:rsidP="0064281A">
      <w:pPr>
        <w:pStyle w:val="Default"/>
        <w:widowControl w:val="0"/>
        <w:spacing w:line="264" w:lineRule="auto"/>
        <w:jc w:val="both"/>
        <w:rPr>
          <w:rFonts w:ascii="Garamond" w:hAnsi="Garamond"/>
        </w:rPr>
      </w:pPr>
    </w:p>
    <w:p w14:paraId="1A4B8A7D" w14:textId="77777777" w:rsidR="00824E8E" w:rsidRPr="00EE2B88" w:rsidRDefault="00B3368C" w:rsidP="0064281A">
      <w:pPr>
        <w:pStyle w:val="Default"/>
        <w:widowControl w:val="0"/>
        <w:spacing w:line="264" w:lineRule="auto"/>
        <w:jc w:val="both"/>
        <w:rPr>
          <w:rFonts w:ascii="Garamond" w:hAnsi="Garamond"/>
        </w:rPr>
      </w:pPr>
      <w:r>
        <w:rPr>
          <w:rFonts w:ascii="Garamond" w:hAnsi="Garamond"/>
          <w:b/>
          <w:bCs/>
        </w:rPr>
        <w:t>2</w:t>
      </w:r>
      <w:r w:rsidR="00824E8E" w:rsidRPr="00EE2B88">
        <w:rPr>
          <w:rFonts w:ascii="Garamond" w:hAnsi="Garamond"/>
          <w:b/>
          <w:bCs/>
        </w:rPr>
        <w:t xml:space="preserve">. </w:t>
      </w:r>
      <w:r w:rsidR="00824E8E" w:rsidRPr="00EE2B88">
        <w:rPr>
          <w:rFonts w:ascii="Garamond" w:hAnsi="Garamond"/>
        </w:rPr>
        <w:t>Vállalkozó, mint ajánlattevő a Közbeszerzési Eljáráson részt vett, és figyelemmel arra, hogy Megrendelő</w:t>
      </w:r>
      <w:r>
        <w:rPr>
          <w:rFonts w:ascii="Garamond" w:hAnsi="Garamond"/>
        </w:rPr>
        <w:t>k</w:t>
      </w:r>
      <w:r w:rsidR="00824E8E" w:rsidRPr="00EE2B88">
        <w:rPr>
          <w:rFonts w:ascii="Garamond" w:hAnsi="Garamond"/>
        </w:rPr>
        <w:t xml:space="preserve"> Vállalkozó ajánlatát fogadt</w:t>
      </w:r>
      <w:r>
        <w:rPr>
          <w:rFonts w:ascii="Garamond" w:hAnsi="Garamond"/>
        </w:rPr>
        <w:t>ák</w:t>
      </w:r>
      <w:r w:rsidR="00824E8E" w:rsidRPr="00EE2B88">
        <w:rPr>
          <w:rFonts w:ascii="Garamond" w:hAnsi="Garamond"/>
        </w:rPr>
        <w:t xml:space="preserve"> el nyertes ajánlatként, a Felek jelen közbeszerz</w:t>
      </w:r>
      <w:r w:rsidR="00C40E06">
        <w:rPr>
          <w:rFonts w:ascii="Garamond" w:hAnsi="Garamond"/>
        </w:rPr>
        <w:t>ési szerződést kötik egymással.</w:t>
      </w:r>
    </w:p>
    <w:p w14:paraId="5F0CA5F0" w14:textId="77777777" w:rsidR="00824E8E" w:rsidRPr="00C40E06" w:rsidRDefault="00824E8E" w:rsidP="00C40E06">
      <w:pPr>
        <w:pStyle w:val="Default"/>
        <w:widowControl w:val="0"/>
        <w:spacing w:line="264" w:lineRule="auto"/>
        <w:jc w:val="both"/>
        <w:rPr>
          <w:rFonts w:ascii="Garamond" w:hAnsi="Garamond"/>
          <w:bCs/>
        </w:rPr>
      </w:pPr>
    </w:p>
    <w:p w14:paraId="0346E1CD" w14:textId="77777777" w:rsidR="00824E8E" w:rsidRPr="00C40E06" w:rsidRDefault="00824E8E" w:rsidP="00C40E06">
      <w:pPr>
        <w:pStyle w:val="Default"/>
        <w:widowControl w:val="0"/>
        <w:spacing w:line="264" w:lineRule="auto"/>
        <w:jc w:val="both"/>
        <w:rPr>
          <w:rFonts w:ascii="Garamond" w:hAnsi="Garamond"/>
          <w:bCs/>
        </w:rPr>
      </w:pPr>
    </w:p>
    <w:p w14:paraId="51512161" w14:textId="77777777" w:rsidR="00824E8E" w:rsidRPr="00EE2B88" w:rsidRDefault="00824E8E" w:rsidP="0064281A">
      <w:pPr>
        <w:pStyle w:val="Default"/>
        <w:widowControl w:val="0"/>
        <w:spacing w:line="264" w:lineRule="auto"/>
        <w:jc w:val="center"/>
        <w:rPr>
          <w:rFonts w:ascii="Garamond" w:hAnsi="Garamond"/>
        </w:rPr>
      </w:pPr>
      <w:r w:rsidRPr="00EE2B88">
        <w:rPr>
          <w:rFonts w:ascii="Garamond" w:hAnsi="Garamond"/>
          <w:b/>
          <w:bCs/>
        </w:rPr>
        <w:t>III. A SZERZŐDÉST ALKOTÓ DOKUMENTUMOK</w:t>
      </w:r>
    </w:p>
    <w:p w14:paraId="307A7104" w14:textId="77777777" w:rsidR="00824E8E" w:rsidRPr="00EE2B88" w:rsidRDefault="00824E8E" w:rsidP="0064281A">
      <w:pPr>
        <w:pStyle w:val="Default"/>
        <w:widowControl w:val="0"/>
        <w:spacing w:line="264" w:lineRule="auto"/>
        <w:rPr>
          <w:rFonts w:ascii="Garamond" w:hAnsi="Garamond"/>
          <w:b/>
          <w:bCs/>
        </w:rPr>
      </w:pPr>
    </w:p>
    <w:p w14:paraId="644E6AB6"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1. </w:t>
      </w:r>
      <w:r w:rsidRPr="00EE2B88">
        <w:rPr>
          <w:rFonts w:ascii="Garamond" w:hAnsi="Garamond"/>
        </w:rPr>
        <w:t>Felek jelen szerződést a Kbt. 131. § (1) bekezdésének megfelelően a Közbeszerzési Eljárásban közölt végleges feltételek, a Közbeszerzési Eljárásban kiadott szerződéstervezet és a nyertes ajánlatt</w:t>
      </w:r>
      <w:r w:rsidR="00C40E06">
        <w:rPr>
          <w:rFonts w:ascii="Garamond" w:hAnsi="Garamond"/>
        </w:rPr>
        <w:t>evő ajánlata alapján kötik meg.</w:t>
      </w:r>
    </w:p>
    <w:p w14:paraId="2F60B42A" w14:textId="77777777" w:rsidR="00C35D60" w:rsidRPr="00EE2B88" w:rsidRDefault="00C35D60" w:rsidP="0064281A">
      <w:pPr>
        <w:pStyle w:val="Default"/>
        <w:widowControl w:val="0"/>
        <w:spacing w:line="264" w:lineRule="auto"/>
        <w:jc w:val="both"/>
        <w:rPr>
          <w:rFonts w:ascii="Garamond" w:hAnsi="Garamond"/>
        </w:rPr>
      </w:pPr>
    </w:p>
    <w:p w14:paraId="2BEC8640"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2. </w:t>
      </w:r>
      <w:r w:rsidRPr="00EE2B88">
        <w:rPr>
          <w:rFonts w:ascii="Garamond" w:hAnsi="Garamond"/>
        </w:rPr>
        <w:t xml:space="preserve">Jelen szerződés vonatkozásában a Kbt. 131. § (1) bekezdése szerinti végleges feltételnek minősülnek a közbeszerzési dokumentumok – ide értve az esetleges módosításokat, kiegészítő </w:t>
      </w:r>
      <w:r w:rsidRPr="00773B48">
        <w:rPr>
          <w:rFonts w:ascii="Garamond" w:hAnsi="Garamond"/>
        </w:rPr>
        <w:t>tájékoztatás kéréseket és az azokra adott ajánlatkérői válasz</w:t>
      </w:r>
      <w:r w:rsidR="00C40E06">
        <w:rPr>
          <w:rFonts w:ascii="Garamond" w:hAnsi="Garamond"/>
        </w:rPr>
        <w:t>okat, - és az ajánlat tartalma.</w:t>
      </w:r>
    </w:p>
    <w:p w14:paraId="2BE71AAB" w14:textId="77777777" w:rsidR="00C35D60" w:rsidRPr="00773B48" w:rsidRDefault="00C35D60" w:rsidP="0064281A">
      <w:pPr>
        <w:pStyle w:val="Default"/>
        <w:widowControl w:val="0"/>
        <w:spacing w:line="264" w:lineRule="auto"/>
        <w:jc w:val="both"/>
        <w:rPr>
          <w:rFonts w:ascii="Garamond" w:hAnsi="Garamond"/>
        </w:rPr>
      </w:pPr>
    </w:p>
    <w:p w14:paraId="5BF6EEA8" w14:textId="77777777" w:rsidR="00824E8E" w:rsidRPr="00773B48" w:rsidRDefault="00824E8E" w:rsidP="0064281A">
      <w:pPr>
        <w:pStyle w:val="Default"/>
        <w:widowControl w:val="0"/>
        <w:spacing w:line="264" w:lineRule="auto"/>
        <w:jc w:val="both"/>
        <w:rPr>
          <w:rFonts w:ascii="Garamond" w:hAnsi="Garamond"/>
        </w:rPr>
      </w:pPr>
      <w:r w:rsidRPr="00773B48">
        <w:rPr>
          <w:rFonts w:ascii="Garamond" w:hAnsi="Garamond"/>
          <w:b/>
          <w:bCs/>
        </w:rPr>
        <w:t xml:space="preserve">3. </w:t>
      </w:r>
      <w:r w:rsidRPr="00773B48">
        <w:rPr>
          <w:rFonts w:ascii="Garamond" w:hAnsi="Garamond"/>
        </w:rPr>
        <w:t xml:space="preserve">A fenti dokumentumok közötti, ugyanazon kérdésre vonatkozó bármely eltérés, ellentmondás, értelmezési nehézség esetén </w:t>
      </w:r>
      <w:r w:rsidR="00B3368C" w:rsidRPr="00773B48">
        <w:rPr>
          <w:rFonts w:ascii="Garamond" w:hAnsi="Garamond"/>
        </w:rPr>
        <w:t xml:space="preserve">az alábbi </w:t>
      </w:r>
      <w:r w:rsidR="00C40E06">
        <w:rPr>
          <w:rFonts w:ascii="Garamond" w:hAnsi="Garamond"/>
        </w:rPr>
        <w:t>sorrend tekintendő irányadónak:</w:t>
      </w:r>
    </w:p>
    <w:p w14:paraId="2B2E8963" w14:textId="77777777" w:rsidR="00DC0EAE" w:rsidRPr="00773B48" w:rsidRDefault="00DC0EAE" w:rsidP="0064281A">
      <w:pPr>
        <w:pStyle w:val="Default"/>
        <w:widowControl w:val="0"/>
        <w:numPr>
          <w:ilvl w:val="0"/>
          <w:numId w:val="11"/>
        </w:numPr>
        <w:spacing w:line="264" w:lineRule="auto"/>
        <w:rPr>
          <w:rFonts w:ascii="Garamond" w:hAnsi="Garamond"/>
        </w:rPr>
      </w:pPr>
      <w:r w:rsidRPr="00773B48">
        <w:rPr>
          <w:rFonts w:ascii="Garamond" w:hAnsi="Garamond"/>
        </w:rPr>
        <w:t>Szerződés</w:t>
      </w:r>
      <w:r w:rsidR="00C40E06">
        <w:rPr>
          <w:rFonts w:ascii="Garamond" w:hAnsi="Garamond"/>
        </w:rPr>
        <w:t>;</w:t>
      </w:r>
    </w:p>
    <w:p w14:paraId="33595316" w14:textId="77777777" w:rsidR="00DC0EAE" w:rsidRPr="00773B48" w:rsidRDefault="00DC0EAE" w:rsidP="0064281A">
      <w:pPr>
        <w:pStyle w:val="Default"/>
        <w:widowControl w:val="0"/>
        <w:numPr>
          <w:ilvl w:val="0"/>
          <w:numId w:val="11"/>
        </w:numPr>
        <w:spacing w:line="264" w:lineRule="auto"/>
        <w:jc w:val="both"/>
        <w:rPr>
          <w:rFonts w:ascii="Garamond" w:hAnsi="Garamond"/>
        </w:rPr>
      </w:pPr>
      <w:r w:rsidRPr="00773B48">
        <w:rPr>
          <w:rFonts w:ascii="Garamond" w:hAnsi="Garamond"/>
        </w:rPr>
        <w:t>a Közbeszerzési Eljárásban a Megrendelő által kiadott kiegészítő tájékoztatás</w:t>
      </w:r>
      <w:r w:rsidR="00C40E06">
        <w:rPr>
          <w:rFonts w:ascii="Garamond" w:hAnsi="Garamond"/>
        </w:rPr>
        <w:t>;</w:t>
      </w:r>
    </w:p>
    <w:p w14:paraId="04D54EB5" w14:textId="77777777" w:rsidR="00DC0EAE" w:rsidRPr="00773B48" w:rsidRDefault="00C40E06" w:rsidP="0064281A">
      <w:pPr>
        <w:pStyle w:val="Default"/>
        <w:widowControl w:val="0"/>
        <w:numPr>
          <w:ilvl w:val="0"/>
          <w:numId w:val="11"/>
        </w:numPr>
        <w:spacing w:line="264" w:lineRule="auto"/>
        <w:jc w:val="both"/>
        <w:rPr>
          <w:rFonts w:ascii="Garamond" w:hAnsi="Garamond"/>
        </w:rPr>
      </w:pPr>
      <w:r>
        <w:rPr>
          <w:rFonts w:ascii="Garamond" w:hAnsi="Garamond"/>
        </w:rPr>
        <w:lastRenderedPageBreak/>
        <w:t>Közbeszerzési Műszaki Leírás;</w:t>
      </w:r>
    </w:p>
    <w:p w14:paraId="063935D2" w14:textId="77777777" w:rsidR="00DC0EAE" w:rsidRPr="00773B48" w:rsidRDefault="00DC0EAE" w:rsidP="0064281A">
      <w:pPr>
        <w:pStyle w:val="Default"/>
        <w:widowControl w:val="0"/>
        <w:numPr>
          <w:ilvl w:val="0"/>
          <w:numId w:val="11"/>
        </w:numPr>
        <w:spacing w:line="264" w:lineRule="auto"/>
        <w:jc w:val="both"/>
        <w:rPr>
          <w:rFonts w:ascii="Garamond" w:hAnsi="Garamond"/>
        </w:rPr>
      </w:pPr>
      <w:r w:rsidRPr="00773B48">
        <w:rPr>
          <w:rFonts w:ascii="Garamond" w:hAnsi="Garamond"/>
        </w:rPr>
        <w:t>a Tervek és azokhoz kapcsolódó h</w:t>
      </w:r>
      <w:r w:rsidR="00C40E06">
        <w:rPr>
          <w:rFonts w:ascii="Garamond" w:hAnsi="Garamond"/>
        </w:rPr>
        <w:t>atósági engedélyekben foglaltak;</w:t>
      </w:r>
    </w:p>
    <w:p w14:paraId="5BD27861" w14:textId="77777777" w:rsidR="00DC0EAE" w:rsidRPr="00773B48" w:rsidRDefault="00C40E06" w:rsidP="0064281A">
      <w:pPr>
        <w:pStyle w:val="Default"/>
        <w:widowControl w:val="0"/>
        <w:numPr>
          <w:ilvl w:val="0"/>
          <w:numId w:val="11"/>
        </w:numPr>
        <w:spacing w:line="264" w:lineRule="auto"/>
        <w:jc w:val="both"/>
        <w:rPr>
          <w:rFonts w:ascii="Garamond" w:hAnsi="Garamond"/>
        </w:rPr>
      </w:pPr>
      <w:r>
        <w:rPr>
          <w:rFonts w:ascii="Garamond" w:hAnsi="Garamond"/>
        </w:rPr>
        <w:t>beárazott Költségvetés;</w:t>
      </w:r>
    </w:p>
    <w:p w14:paraId="3460F8D5" w14:textId="77777777" w:rsidR="00DC0EAE" w:rsidRPr="00773B48" w:rsidRDefault="00DC0EAE" w:rsidP="0064281A">
      <w:pPr>
        <w:pStyle w:val="Default"/>
        <w:widowControl w:val="0"/>
        <w:numPr>
          <w:ilvl w:val="0"/>
          <w:numId w:val="11"/>
        </w:numPr>
        <w:spacing w:line="264" w:lineRule="auto"/>
        <w:jc w:val="both"/>
        <w:rPr>
          <w:rFonts w:ascii="Garamond" w:hAnsi="Garamond"/>
        </w:rPr>
      </w:pPr>
      <w:r w:rsidRPr="00773B48">
        <w:rPr>
          <w:rFonts w:ascii="Garamond" w:hAnsi="Garamond"/>
        </w:rPr>
        <w:t>Vállalkozó Ajánlata a beá</w:t>
      </w:r>
      <w:r w:rsidR="00C40E06">
        <w:rPr>
          <w:rFonts w:ascii="Garamond" w:hAnsi="Garamond"/>
        </w:rPr>
        <w:t>razott Költségvetés kivételével.</w:t>
      </w:r>
    </w:p>
    <w:p w14:paraId="0736C3D2" w14:textId="77777777" w:rsidR="00DC0EAE" w:rsidRDefault="00DC0EAE" w:rsidP="0064281A">
      <w:pPr>
        <w:pStyle w:val="Default"/>
        <w:widowControl w:val="0"/>
        <w:spacing w:line="264" w:lineRule="auto"/>
        <w:jc w:val="both"/>
        <w:rPr>
          <w:rFonts w:ascii="Garamond" w:hAnsi="Garamond"/>
        </w:rPr>
      </w:pPr>
    </w:p>
    <w:p w14:paraId="5B030ADB"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4. </w:t>
      </w:r>
      <w:r w:rsidRPr="00EE2B88">
        <w:rPr>
          <w:rFonts w:ascii="Garamond" w:hAnsi="Garamond"/>
        </w:rPr>
        <w:t>A szerződés Kbt</w:t>
      </w:r>
      <w:r w:rsidR="00C40E06">
        <w:rPr>
          <w:rFonts w:ascii="Garamond" w:hAnsi="Garamond"/>
        </w:rPr>
        <w:t>. által meghatározott tartalma:</w:t>
      </w:r>
    </w:p>
    <w:p w14:paraId="1EC45CE9" w14:textId="77777777" w:rsidR="00824E8E" w:rsidRPr="00EE2B88" w:rsidRDefault="00824E8E" w:rsidP="0064281A">
      <w:pPr>
        <w:pStyle w:val="Default"/>
        <w:widowControl w:val="0"/>
        <w:spacing w:line="264" w:lineRule="auto"/>
        <w:jc w:val="both"/>
        <w:rPr>
          <w:rFonts w:ascii="Garamond" w:hAnsi="Garamond"/>
          <w:b/>
          <w:bCs/>
        </w:rPr>
      </w:pPr>
    </w:p>
    <w:p w14:paraId="6E2D18F4"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4.1. </w:t>
      </w:r>
      <w:r w:rsidRPr="00EE2B88">
        <w:rPr>
          <w:rFonts w:ascii="Garamond" w:hAnsi="Garamond"/>
        </w:rPr>
        <w:t>A Kbt. 131. § (2) bekezdése alapján jelen szerződés részét (tartalmát) képezik - az eljárás során alkalmazott értékelési szempontra tekintettel - a nyertes ajánlat azon elemei</w:t>
      </w:r>
      <w:r w:rsidR="00C40E06">
        <w:rPr>
          <w:rFonts w:ascii="Garamond" w:hAnsi="Garamond"/>
        </w:rPr>
        <w:t>, amelyek értékelésre kerültek.</w:t>
      </w:r>
    </w:p>
    <w:p w14:paraId="53233F54" w14:textId="77777777" w:rsidR="00C35D60" w:rsidRPr="00EE2B88" w:rsidRDefault="00C35D60" w:rsidP="0064281A">
      <w:pPr>
        <w:pStyle w:val="Default"/>
        <w:widowControl w:val="0"/>
        <w:spacing w:line="264" w:lineRule="auto"/>
        <w:jc w:val="both"/>
        <w:rPr>
          <w:rFonts w:ascii="Garamond" w:hAnsi="Garamond"/>
        </w:rPr>
      </w:pPr>
    </w:p>
    <w:p w14:paraId="0A414892"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4.2. </w:t>
      </w:r>
      <w:r w:rsidRPr="00EE2B88">
        <w:rPr>
          <w:rFonts w:ascii="Garamond" w:hAnsi="Garamond"/>
        </w:rPr>
        <w:t>A Kbt. 136. § (1) bekezdése alapján Megrendelő</w:t>
      </w:r>
      <w:r w:rsidR="00433CCB">
        <w:rPr>
          <w:rFonts w:ascii="Garamond" w:hAnsi="Garamond"/>
        </w:rPr>
        <w:t>k</w:t>
      </w:r>
      <w:r w:rsidRPr="00EE2B88">
        <w:rPr>
          <w:rFonts w:ascii="Garamond" w:hAnsi="Garamond"/>
        </w:rPr>
        <w:t xml:space="preserve"> előírj</w:t>
      </w:r>
      <w:r w:rsidR="00433CCB">
        <w:rPr>
          <w:rFonts w:ascii="Garamond" w:hAnsi="Garamond"/>
        </w:rPr>
        <w:t>ák</w:t>
      </w:r>
      <w:r w:rsidRPr="00EE2B88">
        <w:rPr>
          <w:rFonts w:ascii="Garamond" w:hAnsi="Garamond"/>
        </w:rPr>
        <w:t xml:space="preserve">, hogy </w:t>
      </w:r>
      <w:r w:rsidR="00C40E06">
        <w:rPr>
          <w:rFonts w:ascii="Garamond" w:hAnsi="Garamond"/>
        </w:rPr>
        <w:t>Vállalkozó:</w:t>
      </w:r>
    </w:p>
    <w:p w14:paraId="0589AE5B" w14:textId="77777777" w:rsidR="00824E8E" w:rsidRPr="00EE2B88" w:rsidRDefault="00824E8E" w:rsidP="0064281A">
      <w:pPr>
        <w:pStyle w:val="Default"/>
        <w:widowControl w:val="0"/>
        <w:spacing w:line="264" w:lineRule="auto"/>
        <w:ind w:left="1080" w:hanging="540"/>
        <w:jc w:val="both"/>
        <w:rPr>
          <w:rFonts w:ascii="Garamond" w:hAnsi="Garamond"/>
        </w:rPr>
      </w:pPr>
      <w:r w:rsidRPr="00EE2B88">
        <w:rPr>
          <w:rFonts w:ascii="Garamond" w:hAnsi="Garamond"/>
        </w:rPr>
        <w:t xml:space="preserve">a) </w:t>
      </w:r>
      <w:r w:rsidRPr="00EE2B88">
        <w:rPr>
          <w:rFonts w:ascii="Garamond" w:hAnsi="Garamond"/>
        </w:rPr>
        <w:tab/>
        <w:t>nem fizethet, illetve számolhat el a szerződés teljesítésével összefüggésben olyan költségeket, amelyek a 62. § (1) bekezdés k) pont ka)-kb) alpontja szerinti feltételeknek nem megfelelő társaság tekintetében merülnek fel, és amelyek a nyertes ajánlattevő adóköteles jövedel</w:t>
      </w:r>
      <w:r w:rsidR="00C40E06">
        <w:rPr>
          <w:rFonts w:ascii="Garamond" w:hAnsi="Garamond"/>
        </w:rPr>
        <w:t>mének csökkentésére alkalmasak;</w:t>
      </w:r>
    </w:p>
    <w:p w14:paraId="0DF29E12" w14:textId="77777777" w:rsidR="00824E8E" w:rsidRDefault="00824E8E" w:rsidP="0064281A">
      <w:pPr>
        <w:pStyle w:val="Default"/>
        <w:widowControl w:val="0"/>
        <w:spacing w:line="264" w:lineRule="auto"/>
        <w:ind w:left="1080" w:hanging="540"/>
        <w:jc w:val="both"/>
        <w:rPr>
          <w:rFonts w:ascii="Garamond" w:hAnsi="Garamond"/>
        </w:rPr>
      </w:pPr>
      <w:r w:rsidRPr="00EE2B88">
        <w:rPr>
          <w:rFonts w:ascii="Garamond" w:hAnsi="Garamond"/>
        </w:rPr>
        <w:t xml:space="preserve">b) </w:t>
      </w:r>
      <w:r w:rsidRPr="00EE2B88">
        <w:rPr>
          <w:rFonts w:ascii="Garamond" w:hAnsi="Garamond"/>
        </w:rPr>
        <w:tab/>
        <w:t xml:space="preserve"> szerződés teljesítésének teljes időtartama alatt tulajdonosi szerkezetét </w:t>
      </w:r>
      <w:r w:rsidR="00433CCB">
        <w:rPr>
          <w:rFonts w:ascii="Garamond" w:hAnsi="Garamond"/>
        </w:rPr>
        <w:t>Megrendelők</w:t>
      </w:r>
      <w:r w:rsidRPr="00EE2B88">
        <w:rPr>
          <w:rFonts w:ascii="Garamond" w:hAnsi="Garamond"/>
        </w:rPr>
        <w:t xml:space="preserve"> számára megismerhetővé teszi és a 143. § (3) bekezdése szerinti ügyletekről </w:t>
      </w:r>
      <w:r w:rsidR="00433CCB">
        <w:rPr>
          <w:rFonts w:ascii="Garamond" w:hAnsi="Garamond"/>
        </w:rPr>
        <w:t>Megrendelőket</w:t>
      </w:r>
      <w:r w:rsidRPr="00EE2B88">
        <w:rPr>
          <w:rFonts w:ascii="Garamond" w:hAnsi="Garamond"/>
        </w:rPr>
        <w:t xml:space="preserve"> haladékt</w:t>
      </w:r>
      <w:r w:rsidR="00C40E06">
        <w:rPr>
          <w:rFonts w:ascii="Garamond" w:hAnsi="Garamond"/>
        </w:rPr>
        <w:t>alanul értesíti.</w:t>
      </w:r>
    </w:p>
    <w:p w14:paraId="2FA6D72E" w14:textId="77777777" w:rsidR="00433CCB" w:rsidRPr="00EE2B88" w:rsidRDefault="00433CCB" w:rsidP="0064281A">
      <w:pPr>
        <w:pStyle w:val="Default"/>
        <w:widowControl w:val="0"/>
        <w:spacing w:line="264" w:lineRule="auto"/>
        <w:jc w:val="both"/>
        <w:rPr>
          <w:rFonts w:ascii="Garamond" w:hAnsi="Garamond"/>
        </w:rPr>
      </w:pPr>
    </w:p>
    <w:p w14:paraId="2E99D3DB"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4.3. </w:t>
      </w:r>
      <w:r w:rsidRPr="00EE2B88">
        <w:rPr>
          <w:rFonts w:ascii="Garamond" w:hAnsi="Garamond"/>
        </w:rPr>
        <w:t xml:space="preserve">A Kbt. 136. § (2) bekezdése alapján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w:t>
      </w:r>
      <w:r w:rsidR="00C40E06">
        <w:rPr>
          <w:rFonts w:ascii="Garamond" w:hAnsi="Garamond"/>
        </w:rPr>
        <w:t>jogsegély igénybevétele nélkül.</w:t>
      </w:r>
    </w:p>
    <w:p w14:paraId="5E6151B9" w14:textId="77777777" w:rsidR="00C35D60" w:rsidRPr="00EE2B88" w:rsidRDefault="00C35D60" w:rsidP="0064281A">
      <w:pPr>
        <w:pStyle w:val="Default"/>
        <w:widowControl w:val="0"/>
        <w:spacing w:line="264" w:lineRule="auto"/>
        <w:jc w:val="both"/>
        <w:rPr>
          <w:rFonts w:ascii="Garamond" w:hAnsi="Garamond"/>
        </w:rPr>
      </w:pPr>
    </w:p>
    <w:p w14:paraId="568905E4"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4.4. </w:t>
      </w:r>
      <w:r w:rsidRPr="00EE2B88">
        <w:rPr>
          <w:rFonts w:ascii="Garamond" w:hAnsi="Garamond"/>
        </w:rPr>
        <w:t>A Kbt. 143. § (1) bekezdése alapján Megrendelő</w:t>
      </w:r>
      <w:r w:rsidR="003742E7">
        <w:rPr>
          <w:rFonts w:ascii="Garamond" w:hAnsi="Garamond"/>
        </w:rPr>
        <w:t>k</w:t>
      </w:r>
      <w:r w:rsidRPr="00EE2B88">
        <w:rPr>
          <w:rFonts w:ascii="Garamond" w:hAnsi="Garamond"/>
        </w:rPr>
        <w:t xml:space="preserve"> a szerződést felmondhatj</w:t>
      </w:r>
      <w:r w:rsidR="003742E7">
        <w:rPr>
          <w:rFonts w:ascii="Garamond" w:hAnsi="Garamond"/>
        </w:rPr>
        <w:t>ák</w:t>
      </w:r>
      <w:r w:rsidRPr="00EE2B88">
        <w:rPr>
          <w:rFonts w:ascii="Garamond" w:hAnsi="Garamond"/>
        </w:rPr>
        <w:t>, vagy - a Ptk.-ban foglaltak szerint - a szerződéstől elállhat</w:t>
      </w:r>
      <w:r w:rsidR="003742E7">
        <w:rPr>
          <w:rFonts w:ascii="Garamond" w:hAnsi="Garamond"/>
        </w:rPr>
        <w:t>nak</w:t>
      </w:r>
      <w:r w:rsidR="00C40E06">
        <w:rPr>
          <w:rFonts w:ascii="Garamond" w:hAnsi="Garamond"/>
        </w:rPr>
        <w:t>, ha:</w:t>
      </w:r>
    </w:p>
    <w:p w14:paraId="61B3D3F1" w14:textId="77777777" w:rsidR="00824E8E" w:rsidRPr="00EE2B88" w:rsidRDefault="00824E8E" w:rsidP="0064281A">
      <w:pPr>
        <w:pStyle w:val="Default"/>
        <w:widowControl w:val="0"/>
        <w:spacing w:line="264" w:lineRule="auto"/>
        <w:jc w:val="both"/>
        <w:rPr>
          <w:rFonts w:ascii="Garamond" w:hAnsi="Garamond"/>
        </w:rPr>
      </w:pPr>
    </w:p>
    <w:p w14:paraId="4AD6B5C4" w14:textId="77777777" w:rsidR="00824E8E" w:rsidRPr="00EE2B88" w:rsidRDefault="00824E8E" w:rsidP="0064281A">
      <w:pPr>
        <w:suppressAutoHyphens w:val="0"/>
        <w:spacing w:line="264" w:lineRule="auto"/>
        <w:ind w:left="1080" w:hanging="540"/>
        <w:rPr>
          <w:rFonts w:ascii="Garamond" w:hAnsi="Garamond"/>
        </w:rPr>
      </w:pPr>
      <w:r w:rsidRPr="00EE2B88">
        <w:rPr>
          <w:rFonts w:ascii="Garamond" w:hAnsi="Garamond"/>
        </w:rPr>
        <w:t xml:space="preserve">a) </w:t>
      </w:r>
      <w:r w:rsidRPr="00EE2B88">
        <w:rPr>
          <w:rFonts w:ascii="Garamond" w:hAnsi="Garamond"/>
        </w:rPr>
        <w:tab/>
        <w:t>feltétlenül szükséges a szerződés olyan lényeges módosítása, amely esetében a 141. § alapján új Közbeszerzési Eljárást kell lefolytatni;</w:t>
      </w:r>
    </w:p>
    <w:p w14:paraId="2A080BA7" w14:textId="77777777" w:rsidR="00824E8E" w:rsidRPr="00EE2B88" w:rsidRDefault="00824E8E" w:rsidP="0064281A">
      <w:pPr>
        <w:pStyle w:val="Default"/>
        <w:widowControl w:val="0"/>
        <w:spacing w:line="264" w:lineRule="auto"/>
        <w:ind w:left="1080" w:hanging="540"/>
        <w:jc w:val="both"/>
        <w:rPr>
          <w:rFonts w:ascii="Garamond" w:hAnsi="Garamond"/>
        </w:rPr>
      </w:pPr>
      <w:r w:rsidRPr="00EE2B88">
        <w:rPr>
          <w:rFonts w:ascii="Garamond" w:hAnsi="Garamond"/>
        </w:rPr>
        <w:t xml:space="preserve">b) </w:t>
      </w:r>
      <w:r w:rsidRPr="00EE2B88">
        <w:rPr>
          <w:rFonts w:ascii="Garamond" w:hAnsi="Garamond"/>
        </w:rPr>
        <w:tab/>
      </w:r>
      <w:r w:rsidR="0025523B">
        <w:rPr>
          <w:rFonts w:ascii="Garamond" w:hAnsi="Garamond"/>
        </w:rPr>
        <w:t>Vállalkozó</w:t>
      </w:r>
      <w:r w:rsidRPr="00EE2B88">
        <w:rPr>
          <w:rFonts w:ascii="Garamond" w:hAnsi="Garamond"/>
        </w:rPr>
        <w:t xml:space="preserve"> nem biztosítja a 138. §-ba</w:t>
      </w:r>
      <w:r w:rsidR="0025523B">
        <w:rPr>
          <w:rFonts w:ascii="Garamond" w:hAnsi="Garamond"/>
        </w:rPr>
        <w:t xml:space="preserve">n foglaltak betartását, vagy Vállalkozó </w:t>
      </w:r>
      <w:r w:rsidRPr="00EE2B88">
        <w:rPr>
          <w:rFonts w:ascii="Garamond" w:hAnsi="Garamond"/>
        </w:rPr>
        <w:t>személyében érvényesen olyan jogutódlás következett be, amely nem felel meg a</w:t>
      </w:r>
      <w:r w:rsidR="0025523B">
        <w:rPr>
          <w:rFonts w:ascii="Garamond" w:hAnsi="Garamond"/>
        </w:rPr>
        <w:t xml:space="preserve"> Kbt.</w:t>
      </w:r>
      <w:r w:rsidRPr="00EE2B88">
        <w:rPr>
          <w:rFonts w:ascii="Garamond" w:hAnsi="Garamond"/>
        </w:rPr>
        <w:t xml:space="preserve"> 139. §-</w:t>
      </w:r>
      <w:r w:rsidR="0025523B">
        <w:rPr>
          <w:rFonts w:ascii="Garamond" w:hAnsi="Garamond"/>
        </w:rPr>
        <w:t>á</w:t>
      </w:r>
      <w:r w:rsidR="00C40E06">
        <w:rPr>
          <w:rFonts w:ascii="Garamond" w:hAnsi="Garamond"/>
        </w:rPr>
        <w:t>ban foglaltaknak; vagy</w:t>
      </w:r>
    </w:p>
    <w:p w14:paraId="11B3CB48" w14:textId="77777777" w:rsidR="00824E8E" w:rsidRPr="00EE2B88" w:rsidRDefault="00824E8E" w:rsidP="0064281A">
      <w:pPr>
        <w:pStyle w:val="Default"/>
        <w:widowControl w:val="0"/>
        <w:spacing w:line="264" w:lineRule="auto"/>
        <w:ind w:left="1080" w:hanging="540"/>
        <w:jc w:val="both"/>
        <w:rPr>
          <w:rFonts w:ascii="Garamond" w:hAnsi="Garamond"/>
        </w:rPr>
      </w:pPr>
      <w:r w:rsidRPr="00EE2B88">
        <w:rPr>
          <w:rFonts w:ascii="Garamond" w:hAnsi="Garamond"/>
        </w:rPr>
        <w:t xml:space="preserve">c) </w:t>
      </w:r>
      <w:r w:rsidRPr="00EE2B88">
        <w:rPr>
          <w:rFonts w:ascii="Garamond" w:hAnsi="Garamond"/>
        </w:rPr>
        <w:tab/>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w:t>
      </w:r>
      <w:r w:rsidR="00C40E06">
        <w:rPr>
          <w:rFonts w:ascii="Garamond" w:hAnsi="Garamond"/>
        </w:rPr>
        <w:t>s miatt a szerződés nem semmis.</w:t>
      </w:r>
    </w:p>
    <w:p w14:paraId="398A32D1" w14:textId="77777777" w:rsidR="00824E8E" w:rsidRPr="00EE2B88" w:rsidRDefault="00824E8E" w:rsidP="0064281A">
      <w:pPr>
        <w:pStyle w:val="Default"/>
        <w:widowControl w:val="0"/>
        <w:spacing w:line="264" w:lineRule="auto"/>
        <w:jc w:val="both"/>
        <w:rPr>
          <w:rFonts w:ascii="Garamond" w:hAnsi="Garamond"/>
          <w:b/>
          <w:bCs/>
        </w:rPr>
      </w:pPr>
    </w:p>
    <w:p w14:paraId="05CC5578"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4.5. </w:t>
      </w:r>
      <w:r w:rsidRPr="00EE2B88">
        <w:rPr>
          <w:rFonts w:ascii="Garamond" w:hAnsi="Garamond"/>
        </w:rPr>
        <w:t>A Kbt. 143. § (2) bekezdése alapján Megrendelő</w:t>
      </w:r>
      <w:r w:rsidR="0025523B">
        <w:rPr>
          <w:rFonts w:ascii="Garamond" w:hAnsi="Garamond"/>
        </w:rPr>
        <w:t>k</w:t>
      </w:r>
      <w:r w:rsidRPr="00EE2B88">
        <w:rPr>
          <w:rFonts w:ascii="Garamond" w:hAnsi="Garamond"/>
        </w:rPr>
        <w:t xml:space="preserve"> köteles</w:t>
      </w:r>
      <w:r w:rsidR="0025523B">
        <w:rPr>
          <w:rFonts w:ascii="Garamond" w:hAnsi="Garamond"/>
        </w:rPr>
        <w:t>ek</w:t>
      </w:r>
      <w:r w:rsidRPr="00EE2B88">
        <w:rPr>
          <w:rFonts w:ascii="Garamond" w:hAnsi="Garamond"/>
        </w:rPr>
        <w:t xml:space="preserve"> a szerződést felmondani, vagy - a Ptk.-ban foglaltak szerint - attól elállni, ha a szerződés megkötését követően jut tudomás</w:t>
      </w:r>
      <w:r w:rsidR="0025523B">
        <w:rPr>
          <w:rFonts w:ascii="Garamond" w:hAnsi="Garamond"/>
        </w:rPr>
        <w:t>uk</w:t>
      </w:r>
      <w:r w:rsidRPr="00EE2B88">
        <w:rPr>
          <w:rFonts w:ascii="Garamond" w:hAnsi="Garamond"/>
        </w:rPr>
        <w:t xml:space="preserve">ra, hogy </w:t>
      </w:r>
      <w:r w:rsidR="0025523B">
        <w:rPr>
          <w:rFonts w:ascii="Garamond" w:hAnsi="Garamond"/>
        </w:rPr>
        <w:t>Vállalkozó</w:t>
      </w:r>
      <w:r w:rsidRPr="00EE2B88">
        <w:rPr>
          <w:rFonts w:ascii="Garamond" w:hAnsi="Garamond"/>
        </w:rPr>
        <w:t xml:space="preserve"> tekintetében a Közbeszerzési Eljárás során kizáró ok állt fenn, és ezért ki kellett volna zárni a</w:t>
      </w:r>
      <w:r w:rsidR="00C40E06">
        <w:rPr>
          <w:rFonts w:ascii="Garamond" w:hAnsi="Garamond"/>
        </w:rPr>
        <w:t xml:space="preserve"> Közbeszerzési Eljárásból.</w:t>
      </w:r>
    </w:p>
    <w:p w14:paraId="0AF79265" w14:textId="77777777" w:rsidR="00C35D60" w:rsidRPr="00EE2B88" w:rsidRDefault="00C35D60" w:rsidP="0064281A">
      <w:pPr>
        <w:pStyle w:val="Default"/>
        <w:widowControl w:val="0"/>
        <w:spacing w:line="264" w:lineRule="auto"/>
        <w:jc w:val="both"/>
        <w:rPr>
          <w:rFonts w:ascii="Garamond" w:hAnsi="Garamond"/>
        </w:rPr>
      </w:pPr>
    </w:p>
    <w:p w14:paraId="56B7F033"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4.6. </w:t>
      </w:r>
      <w:r w:rsidRPr="00EE2B88">
        <w:rPr>
          <w:rFonts w:ascii="Garamond" w:hAnsi="Garamond"/>
        </w:rPr>
        <w:t>A Kbt. 143. § (3) bekezdése alapján Megrendelő</w:t>
      </w:r>
      <w:r w:rsidR="0025523B">
        <w:rPr>
          <w:rFonts w:ascii="Garamond" w:hAnsi="Garamond"/>
        </w:rPr>
        <w:t>k</w:t>
      </w:r>
      <w:r w:rsidRPr="00EE2B88">
        <w:rPr>
          <w:rFonts w:ascii="Garamond" w:hAnsi="Garamond"/>
        </w:rPr>
        <w:t xml:space="preserve"> jogosult</w:t>
      </w:r>
      <w:r w:rsidR="0025523B">
        <w:rPr>
          <w:rFonts w:ascii="Garamond" w:hAnsi="Garamond"/>
        </w:rPr>
        <w:t>ak</w:t>
      </w:r>
      <w:r w:rsidRPr="00EE2B88">
        <w:rPr>
          <w:rFonts w:ascii="Garamond" w:hAnsi="Garamond"/>
        </w:rPr>
        <w:t xml:space="preserve"> és egyben köteles</w:t>
      </w:r>
      <w:r w:rsidR="0025523B">
        <w:rPr>
          <w:rFonts w:ascii="Garamond" w:hAnsi="Garamond"/>
        </w:rPr>
        <w:t>ek</w:t>
      </w:r>
      <w:r w:rsidRPr="00EE2B88">
        <w:rPr>
          <w:rFonts w:ascii="Garamond" w:hAnsi="Garamond"/>
        </w:rPr>
        <w:t xml:space="preserve"> a szerződést felmondani - ha szükséges olyan határidővel, amely lehetővé teszi, hogy a szerződéssel érintett feladata</w:t>
      </w:r>
      <w:r w:rsidR="0025523B">
        <w:rPr>
          <w:rFonts w:ascii="Garamond" w:hAnsi="Garamond"/>
        </w:rPr>
        <w:t>ik</w:t>
      </w:r>
      <w:r w:rsidRPr="00EE2B88">
        <w:rPr>
          <w:rFonts w:ascii="Garamond" w:hAnsi="Garamond"/>
        </w:rPr>
        <w:t xml:space="preserve"> ellátásáról gondoskodni tudj</w:t>
      </w:r>
      <w:r w:rsidR="0025523B">
        <w:rPr>
          <w:rFonts w:ascii="Garamond" w:hAnsi="Garamond"/>
        </w:rPr>
        <w:t>anak</w:t>
      </w:r>
      <w:r w:rsidR="00C40E06">
        <w:rPr>
          <w:rFonts w:ascii="Garamond" w:hAnsi="Garamond"/>
        </w:rPr>
        <w:t xml:space="preserve"> -, ha</w:t>
      </w:r>
    </w:p>
    <w:p w14:paraId="6986C79D" w14:textId="77777777" w:rsidR="00824E8E" w:rsidRPr="00EE2B88" w:rsidRDefault="00824E8E" w:rsidP="0064281A">
      <w:pPr>
        <w:pStyle w:val="Default"/>
        <w:widowControl w:val="0"/>
        <w:spacing w:line="264" w:lineRule="auto"/>
        <w:jc w:val="both"/>
        <w:rPr>
          <w:rFonts w:ascii="Garamond" w:hAnsi="Garamond"/>
        </w:rPr>
      </w:pPr>
    </w:p>
    <w:p w14:paraId="72A4D23C" w14:textId="77777777" w:rsidR="00824E8E" w:rsidRPr="00EE2B88" w:rsidRDefault="00824E8E" w:rsidP="0064281A">
      <w:pPr>
        <w:pStyle w:val="Default"/>
        <w:widowControl w:val="0"/>
        <w:spacing w:line="264" w:lineRule="auto"/>
        <w:ind w:left="1080" w:hanging="540"/>
        <w:jc w:val="both"/>
        <w:rPr>
          <w:rFonts w:ascii="Garamond" w:hAnsi="Garamond"/>
        </w:rPr>
      </w:pPr>
      <w:r w:rsidRPr="00EE2B88">
        <w:rPr>
          <w:rFonts w:ascii="Garamond" w:hAnsi="Garamond"/>
        </w:rPr>
        <w:t xml:space="preserve">a) </w:t>
      </w:r>
      <w:r w:rsidRPr="00EE2B88">
        <w:rPr>
          <w:rFonts w:ascii="Garamond" w:hAnsi="Garamond"/>
        </w:rPr>
        <w:tab/>
      </w:r>
      <w:r w:rsidR="0025523B">
        <w:rPr>
          <w:rFonts w:ascii="Garamond" w:hAnsi="Garamond"/>
        </w:rPr>
        <w:t>Vállalkozóban</w:t>
      </w:r>
      <w:r w:rsidRPr="00EE2B88">
        <w:rPr>
          <w:rFonts w:ascii="Garamond" w:hAnsi="Garamond"/>
        </w:rPr>
        <w:t xml:space="preserve"> közvetetten vagy közvetlenül 25%-ot meghaladó tulajdoni részesedést szerez valamely olyan jogi személy vagy személyes joga szerint jogképes szervezet, amely tekintetében fennáll a </w:t>
      </w:r>
      <w:r w:rsidR="0025523B">
        <w:rPr>
          <w:rFonts w:ascii="Garamond" w:hAnsi="Garamond"/>
        </w:rPr>
        <w:t xml:space="preserve">Kbt. </w:t>
      </w:r>
      <w:r w:rsidRPr="00EE2B88">
        <w:rPr>
          <w:rFonts w:ascii="Garamond" w:hAnsi="Garamond"/>
        </w:rPr>
        <w:t>62. § (1) bekezdés k) pont kb) alpo</w:t>
      </w:r>
      <w:r w:rsidR="00C40E06">
        <w:rPr>
          <w:rFonts w:ascii="Garamond" w:hAnsi="Garamond"/>
        </w:rPr>
        <w:t>ntjában meghatározott feltétel;</w:t>
      </w:r>
    </w:p>
    <w:p w14:paraId="38223FD5" w14:textId="77777777" w:rsidR="00824E8E" w:rsidRPr="00EE2B88" w:rsidRDefault="00824E8E" w:rsidP="0064281A">
      <w:pPr>
        <w:pStyle w:val="Default"/>
        <w:widowControl w:val="0"/>
        <w:spacing w:line="264" w:lineRule="auto"/>
        <w:ind w:left="1080" w:hanging="540"/>
        <w:jc w:val="both"/>
        <w:rPr>
          <w:rFonts w:ascii="Garamond" w:hAnsi="Garamond"/>
        </w:rPr>
      </w:pPr>
      <w:r w:rsidRPr="00EE2B88">
        <w:rPr>
          <w:rFonts w:ascii="Garamond" w:hAnsi="Garamond"/>
        </w:rPr>
        <w:t xml:space="preserve">b) </w:t>
      </w:r>
      <w:r w:rsidRPr="00EE2B88">
        <w:rPr>
          <w:rFonts w:ascii="Garamond" w:hAnsi="Garamond"/>
        </w:rPr>
        <w:tab/>
      </w:r>
      <w:r w:rsidR="0025523B">
        <w:rPr>
          <w:rFonts w:ascii="Garamond" w:hAnsi="Garamond"/>
        </w:rPr>
        <w:t>Vállalkozó</w:t>
      </w:r>
      <w:r w:rsidRPr="00EE2B88">
        <w:rPr>
          <w:rFonts w:ascii="Garamond" w:hAnsi="Garamond"/>
        </w:rPr>
        <w:t xml:space="preserve"> közvetetten vagy közvetlenül 25%-ot meghaladó tulajdoni részesedést szerez valamely olyan jogi személyben vagy személyes joga szerint jogképes szervezetben, amely tekintetében fennáll a </w:t>
      </w:r>
      <w:r w:rsidR="0025523B">
        <w:rPr>
          <w:rFonts w:ascii="Garamond" w:hAnsi="Garamond"/>
        </w:rPr>
        <w:t xml:space="preserve">Kbt. </w:t>
      </w:r>
      <w:r w:rsidRPr="00EE2B88">
        <w:rPr>
          <w:rFonts w:ascii="Garamond" w:hAnsi="Garamond"/>
        </w:rPr>
        <w:t>62. § (1) bekezdés k) pont kb) alpo</w:t>
      </w:r>
      <w:r w:rsidR="00C40E06">
        <w:rPr>
          <w:rFonts w:ascii="Garamond" w:hAnsi="Garamond"/>
        </w:rPr>
        <w:t>ntjában meghatározott feltétel.</w:t>
      </w:r>
    </w:p>
    <w:p w14:paraId="14F7A7EC" w14:textId="77777777" w:rsidR="00824E8E" w:rsidRPr="00EE2B88" w:rsidRDefault="00824E8E" w:rsidP="0064281A">
      <w:pPr>
        <w:pStyle w:val="Default"/>
        <w:widowControl w:val="0"/>
        <w:spacing w:line="264" w:lineRule="auto"/>
        <w:jc w:val="both"/>
        <w:rPr>
          <w:rFonts w:ascii="Garamond" w:hAnsi="Garamond"/>
          <w:b/>
          <w:bCs/>
        </w:rPr>
      </w:pPr>
    </w:p>
    <w:p w14:paraId="7BF1BE88"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4.7. </w:t>
      </w:r>
      <w:r w:rsidRPr="00EE2B88">
        <w:rPr>
          <w:rFonts w:ascii="Garamond" w:hAnsi="Garamond"/>
        </w:rPr>
        <w:t xml:space="preserve">A szerződés teljesítése során a Kbt. 138. – 140. § és a </w:t>
      </w:r>
      <w:r w:rsidR="00C40E06">
        <w:rPr>
          <w:rFonts w:ascii="Garamond" w:hAnsi="Garamond"/>
        </w:rPr>
        <w:t>142. § értelemszerűen irányadó.</w:t>
      </w:r>
    </w:p>
    <w:p w14:paraId="04275149" w14:textId="77777777" w:rsidR="00C35D60" w:rsidRPr="00EE2B88" w:rsidRDefault="00C35D60" w:rsidP="0064281A">
      <w:pPr>
        <w:pStyle w:val="Default"/>
        <w:widowControl w:val="0"/>
        <w:spacing w:line="264" w:lineRule="auto"/>
        <w:jc w:val="both"/>
        <w:rPr>
          <w:rFonts w:ascii="Garamond" w:hAnsi="Garamond"/>
        </w:rPr>
      </w:pPr>
    </w:p>
    <w:p w14:paraId="736603F4"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4.8. </w:t>
      </w:r>
      <w:r w:rsidRPr="00EE2B88">
        <w:rPr>
          <w:rFonts w:ascii="Garamond" w:hAnsi="Garamond"/>
        </w:rPr>
        <w:t>A szerződés módosításával kapcs</w:t>
      </w:r>
      <w:r w:rsidR="00C40E06">
        <w:rPr>
          <w:rFonts w:ascii="Garamond" w:hAnsi="Garamond"/>
        </w:rPr>
        <w:t>olatban a Kbt. 141. § irányadó.</w:t>
      </w:r>
    </w:p>
    <w:p w14:paraId="2BB2AED0" w14:textId="77777777" w:rsidR="00824E8E" w:rsidRPr="00EE2B88" w:rsidRDefault="00824E8E" w:rsidP="0064281A">
      <w:pPr>
        <w:pStyle w:val="Default"/>
        <w:widowControl w:val="0"/>
        <w:spacing w:line="264" w:lineRule="auto"/>
        <w:jc w:val="both"/>
        <w:rPr>
          <w:rFonts w:ascii="Garamond" w:hAnsi="Garamond"/>
        </w:rPr>
      </w:pPr>
    </w:p>
    <w:p w14:paraId="00E92F1E"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Felek rögzítik, hogy a szerződés megkötése, és teljesítése során a közbeszerzésekre vonatkozó szabályozás céljával összhangban, a közbeszerzési alapelvek tiszteletben tartá</w:t>
      </w:r>
      <w:r w:rsidR="00C40E06">
        <w:rPr>
          <w:rFonts w:ascii="Garamond" w:hAnsi="Garamond"/>
        </w:rPr>
        <w:t>sával [Kbt. 2. §] kell eljárni.</w:t>
      </w:r>
    </w:p>
    <w:p w14:paraId="0CC1454D" w14:textId="77777777" w:rsidR="00824E8E" w:rsidRDefault="00824E8E" w:rsidP="00C40E06">
      <w:pPr>
        <w:pStyle w:val="Default"/>
        <w:widowControl w:val="0"/>
        <w:spacing w:line="264" w:lineRule="auto"/>
        <w:jc w:val="both"/>
        <w:rPr>
          <w:rFonts w:ascii="Garamond" w:hAnsi="Garamond"/>
        </w:rPr>
      </w:pPr>
    </w:p>
    <w:p w14:paraId="6D8C65AD" w14:textId="77777777" w:rsidR="00C35D60" w:rsidRPr="00EE2B88" w:rsidRDefault="00C35D60" w:rsidP="00C40E06">
      <w:pPr>
        <w:pStyle w:val="Default"/>
        <w:widowControl w:val="0"/>
        <w:spacing w:line="264" w:lineRule="auto"/>
        <w:jc w:val="both"/>
        <w:rPr>
          <w:rFonts w:ascii="Garamond" w:hAnsi="Garamond"/>
        </w:rPr>
      </w:pPr>
    </w:p>
    <w:p w14:paraId="3E2586DC" w14:textId="77777777" w:rsidR="00824E8E" w:rsidRPr="00EE2B88" w:rsidRDefault="00824E8E" w:rsidP="0064281A">
      <w:pPr>
        <w:pStyle w:val="Default"/>
        <w:widowControl w:val="0"/>
        <w:spacing w:line="264" w:lineRule="auto"/>
        <w:jc w:val="center"/>
        <w:rPr>
          <w:rFonts w:ascii="Garamond" w:hAnsi="Garamond"/>
        </w:rPr>
      </w:pPr>
      <w:r w:rsidRPr="00EE2B88">
        <w:rPr>
          <w:rFonts w:ascii="Garamond" w:hAnsi="Garamond"/>
          <w:b/>
          <w:bCs/>
        </w:rPr>
        <w:t>IV. A SZERZŐDÉS TÁRGYA</w:t>
      </w:r>
    </w:p>
    <w:p w14:paraId="40B38275" w14:textId="77777777" w:rsidR="00824E8E" w:rsidRPr="00EE2B88" w:rsidRDefault="00824E8E" w:rsidP="0064281A">
      <w:pPr>
        <w:pStyle w:val="Default"/>
        <w:widowControl w:val="0"/>
        <w:spacing w:line="264" w:lineRule="auto"/>
        <w:jc w:val="both"/>
        <w:rPr>
          <w:rFonts w:ascii="Garamond" w:hAnsi="Garamond"/>
        </w:rPr>
      </w:pPr>
    </w:p>
    <w:p w14:paraId="41A0A8DB"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1. </w:t>
      </w:r>
      <w:r w:rsidRPr="00EE2B88">
        <w:rPr>
          <w:rFonts w:ascii="Garamond" w:hAnsi="Garamond"/>
        </w:rPr>
        <w:t>Építtető</w:t>
      </w:r>
      <w:r w:rsidR="004B5FE0">
        <w:rPr>
          <w:rFonts w:ascii="Garamond" w:hAnsi="Garamond"/>
        </w:rPr>
        <w:t>k</w:t>
      </w:r>
      <w:r w:rsidRPr="00EE2B88">
        <w:rPr>
          <w:rFonts w:ascii="Garamond" w:hAnsi="Garamond"/>
        </w:rPr>
        <w:t xml:space="preserve"> megrendeli</w:t>
      </w:r>
      <w:r w:rsidR="004B5FE0">
        <w:rPr>
          <w:rFonts w:ascii="Garamond" w:hAnsi="Garamond"/>
        </w:rPr>
        <w:t>k</w:t>
      </w:r>
      <w:r w:rsidRPr="00EE2B88">
        <w:rPr>
          <w:rFonts w:ascii="Garamond" w:hAnsi="Garamond"/>
        </w:rPr>
        <w:t>, Kivitelező elvállalja az előzményekben rögzített Közbeszerzé</w:t>
      </w:r>
      <w:r>
        <w:rPr>
          <w:rFonts w:ascii="Garamond" w:hAnsi="Garamond"/>
        </w:rPr>
        <w:t>si Eljárás során me</w:t>
      </w:r>
      <w:r w:rsidR="004B5FE0">
        <w:rPr>
          <w:rFonts w:ascii="Garamond" w:hAnsi="Garamond"/>
        </w:rPr>
        <w:t>ghatározott,</w:t>
      </w:r>
      <w:r>
        <w:rPr>
          <w:rFonts w:ascii="Garamond" w:hAnsi="Garamond"/>
        </w:rPr>
        <w:t xml:space="preserve"> </w:t>
      </w:r>
      <w:r w:rsidR="004B5FE0" w:rsidRPr="004B5FE0">
        <w:rPr>
          <w:rFonts w:ascii="Garamond" w:hAnsi="Garamond"/>
          <w:bCs/>
        </w:rPr>
        <w:t xml:space="preserve">Veresegyházi Katolikus Gimnázium </w:t>
      </w:r>
      <w:r w:rsidRPr="00C45169">
        <w:rPr>
          <w:rFonts w:ascii="Garamond" w:hAnsi="Garamond"/>
        </w:rPr>
        <w:t xml:space="preserve">tervezési- és </w:t>
      </w:r>
      <w:r w:rsidRPr="00C45169">
        <w:rPr>
          <w:rFonts w:ascii="Garamond" w:hAnsi="Garamond"/>
          <w:bCs/>
        </w:rPr>
        <w:t>ki</w:t>
      </w:r>
      <w:r>
        <w:rPr>
          <w:rFonts w:ascii="Garamond" w:hAnsi="Garamond"/>
          <w:bCs/>
        </w:rPr>
        <w:t>vitelezési feladatainak ellátását</w:t>
      </w:r>
      <w:r w:rsidRPr="00C45169">
        <w:rPr>
          <w:rFonts w:ascii="Garamond" w:hAnsi="Garamond"/>
          <w:bCs/>
        </w:rPr>
        <w:t xml:space="preserve"> a teljesítési határidőre prognosztizált egyösszegű átalányáron</w:t>
      </w:r>
      <w:r>
        <w:rPr>
          <w:rFonts w:ascii="Garamond" w:hAnsi="Garamond"/>
          <w:bCs/>
        </w:rPr>
        <w:t xml:space="preserve"> </w:t>
      </w:r>
      <w:r w:rsidRPr="00EE2B88">
        <w:rPr>
          <w:rFonts w:ascii="Garamond" w:hAnsi="Garamond"/>
        </w:rPr>
        <w:t>az alábbi címen és helyrajzi szám</w:t>
      </w:r>
      <w:r w:rsidR="00C40E06">
        <w:rPr>
          <w:rFonts w:ascii="Garamond" w:hAnsi="Garamond"/>
        </w:rPr>
        <w:t>on lévő építési munkaterületen.</w:t>
      </w:r>
    </w:p>
    <w:p w14:paraId="4B7AB80B" w14:textId="77777777" w:rsidR="00E87000" w:rsidRPr="00EE2B88" w:rsidRDefault="00E87000" w:rsidP="0064281A">
      <w:pPr>
        <w:pStyle w:val="Default"/>
        <w:widowControl w:val="0"/>
        <w:spacing w:line="264" w:lineRule="auto"/>
        <w:jc w:val="both"/>
        <w:rPr>
          <w:rFonts w:ascii="Garamond" w:hAnsi="Garamond"/>
        </w:rPr>
      </w:pPr>
    </w:p>
    <w:p w14:paraId="3DF359B5"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2. </w:t>
      </w:r>
      <w:r>
        <w:rPr>
          <w:rFonts w:ascii="Garamond" w:hAnsi="Garamond"/>
        </w:rPr>
        <w:t xml:space="preserve">Az építési munkaterület címe: </w:t>
      </w:r>
      <w:r w:rsidR="00EA5AF0" w:rsidRPr="00EA5AF0">
        <w:rPr>
          <w:rFonts w:ascii="Garamond" w:hAnsi="Garamond"/>
        </w:rPr>
        <w:t>Veresegyház, Fő út 117-125., hrsz.: 58</w:t>
      </w:r>
      <w:r w:rsidR="00C40E06">
        <w:rPr>
          <w:rFonts w:ascii="Garamond" w:hAnsi="Garamond"/>
        </w:rPr>
        <w:t>.</w:t>
      </w:r>
    </w:p>
    <w:p w14:paraId="3BC55B2E" w14:textId="77777777" w:rsidR="00824E8E" w:rsidRPr="00EE2B88" w:rsidRDefault="00824E8E" w:rsidP="0064281A">
      <w:pPr>
        <w:pStyle w:val="Default"/>
        <w:widowControl w:val="0"/>
        <w:spacing w:line="264" w:lineRule="auto"/>
        <w:jc w:val="both"/>
        <w:rPr>
          <w:rFonts w:ascii="Garamond" w:hAnsi="Garamond"/>
        </w:rPr>
      </w:pPr>
    </w:p>
    <w:p w14:paraId="1D47D92B" w14:textId="77777777" w:rsidR="00824E8E" w:rsidRDefault="00824E8E" w:rsidP="0064281A">
      <w:pPr>
        <w:pStyle w:val="Lista"/>
        <w:suppressAutoHyphens w:val="0"/>
        <w:spacing w:after="0" w:line="264" w:lineRule="auto"/>
        <w:jc w:val="both"/>
        <w:rPr>
          <w:rFonts w:ascii="Garamond" w:hAnsi="Garamond"/>
        </w:rPr>
      </w:pPr>
      <w:r w:rsidRPr="00EE2B88">
        <w:rPr>
          <w:rFonts w:ascii="Garamond" w:hAnsi="Garamond"/>
          <w:b/>
        </w:rPr>
        <w:t>3.</w:t>
      </w:r>
      <w:r w:rsidRPr="00EE2B88">
        <w:rPr>
          <w:rFonts w:ascii="Garamond" w:hAnsi="Garamond"/>
        </w:rPr>
        <w:t xml:space="preserve"> Vállalkozó kijelenti, hogy a Közbeszerzési Eljárás során megvizsgálta az Építtető</w:t>
      </w:r>
      <w:r w:rsidR="00EA5AF0">
        <w:rPr>
          <w:rFonts w:ascii="Garamond" w:hAnsi="Garamond"/>
        </w:rPr>
        <w:t>k</w:t>
      </w:r>
      <w:r w:rsidRPr="00EE2B88">
        <w:rPr>
          <w:rFonts w:ascii="Garamond" w:hAnsi="Garamond"/>
        </w:rPr>
        <w:t xml:space="preserve"> által rendelkezésére bocsátott tervdokumentációt és költségvetést. Vállalkozó viseli annak a jogkövetkezményét, amely abból a hiányosságból, hibából származik, amit elvárható szakmai gondosság mellett észlelnie kellett volna, illetve amelyről a Megrendelő</w:t>
      </w:r>
      <w:r w:rsidR="00EA5AF0">
        <w:rPr>
          <w:rFonts w:ascii="Garamond" w:hAnsi="Garamond"/>
        </w:rPr>
        <w:t>ke</w:t>
      </w:r>
      <w:r w:rsidRPr="00EE2B88">
        <w:rPr>
          <w:rFonts w:ascii="Garamond" w:hAnsi="Garamond"/>
        </w:rPr>
        <w:t xml:space="preserve">t nem figyelmeztette. Ha a terv valamely hibája vagy hiányossága a kivitelezés folyamatában válik felismerhetővé, a </w:t>
      </w:r>
      <w:r w:rsidR="00EA5AF0">
        <w:rPr>
          <w:rFonts w:ascii="Garamond" w:hAnsi="Garamond"/>
        </w:rPr>
        <w:t>K</w:t>
      </w:r>
      <w:r w:rsidRPr="00EE2B88">
        <w:rPr>
          <w:rFonts w:ascii="Garamond" w:hAnsi="Garamond"/>
        </w:rPr>
        <w:t>ivitelező késedelem nélkül köteles erről a Megrendelő</w:t>
      </w:r>
      <w:r w:rsidR="00EA5AF0">
        <w:rPr>
          <w:rFonts w:ascii="Garamond" w:hAnsi="Garamond"/>
        </w:rPr>
        <w:t>ke</w:t>
      </w:r>
      <w:r w:rsidRPr="00EE2B88">
        <w:rPr>
          <w:rFonts w:ascii="Garamond" w:hAnsi="Garamond"/>
        </w:rPr>
        <w:t>t tájékoztatni, ellenkező esetben ennek k</w:t>
      </w:r>
      <w:r w:rsidR="00C40E06">
        <w:rPr>
          <w:rFonts w:ascii="Garamond" w:hAnsi="Garamond"/>
        </w:rPr>
        <w:t>övetkezményeit viselni köteles.</w:t>
      </w:r>
    </w:p>
    <w:p w14:paraId="6862F7D9" w14:textId="77777777" w:rsidR="004263FB" w:rsidRPr="00EE2B88" w:rsidRDefault="004263FB" w:rsidP="0064281A">
      <w:pPr>
        <w:pStyle w:val="Lista"/>
        <w:suppressAutoHyphens w:val="0"/>
        <w:spacing w:after="0" w:line="264" w:lineRule="auto"/>
        <w:jc w:val="both"/>
        <w:rPr>
          <w:rFonts w:ascii="Garamond" w:hAnsi="Garamond"/>
        </w:rPr>
      </w:pPr>
    </w:p>
    <w:p w14:paraId="37CB26A2"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4. </w:t>
      </w:r>
      <w:r w:rsidRPr="00EE2B88">
        <w:rPr>
          <w:rFonts w:ascii="Garamond" w:hAnsi="Garamond"/>
        </w:rPr>
        <w:t>Felek rögzítik, hogy jelen szerződés tárgyát oszthatatlannak tekintik, függetlenül az esetleges teljesítési szakaszoktól</w:t>
      </w:r>
      <w:r w:rsidR="00EA5AF0">
        <w:rPr>
          <w:rFonts w:ascii="Garamond" w:hAnsi="Garamond"/>
        </w:rPr>
        <w:t>, részhatáridőktől</w:t>
      </w:r>
      <w:r w:rsidR="00C40E06">
        <w:rPr>
          <w:rFonts w:ascii="Garamond" w:hAnsi="Garamond"/>
        </w:rPr>
        <w:t>.</w:t>
      </w:r>
    </w:p>
    <w:p w14:paraId="0795F6C9" w14:textId="77777777" w:rsidR="004263FB" w:rsidRPr="00EE2B88" w:rsidRDefault="004263FB" w:rsidP="0064281A">
      <w:pPr>
        <w:pStyle w:val="Default"/>
        <w:widowControl w:val="0"/>
        <w:spacing w:line="264" w:lineRule="auto"/>
        <w:jc w:val="both"/>
        <w:rPr>
          <w:rFonts w:ascii="Garamond" w:hAnsi="Garamond"/>
        </w:rPr>
      </w:pPr>
    </w:p>
    <w:p w14:paraId="1F294002"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5. </w:t>
      </w:r>
      <w:r w:rsidRPr="00EE2B88">
        <w:rPr>
          <w:rFonts w:ascii="Garamond" w:hAnsi="Garamond"/>
        </w:rPr>
        <w:t xml:space="preserve">Felek rögzítik, hogy Vállalkozó köteles elvégezni a felmerült Többletmunkákat, </w:t>
      </w:r>
      <w:r w:rsidR="004263FB">
        <w:rPr>
          <w:rFonts w:ascii="Garamond" w:hAnsi="Garamond"/>
        </w:rPr>
        <w:t xml:space="preserve">azonban </w:t>
      </w:r>
      <w:r w:rsidR="004263FB" w:rsidRPr="004263FB">
        <w:rPr>
          <w:rFonts w:ascii="Garamond" w:hAnsi="Garamond"/>
        </w:rPr>
        <w:t xml:space="preserve">a </w:t>
      </w:r>
      <w:r w:rsidR="004263FB">
        <w:rPr>
          <w:rFonts w:ascii="Garamond" w:hAnsi="Garamond"/>
        </w:rPr>
        <w:t>T</w:t>
      </w:r>
      <w:r w:rsidR="004263FB" w:rsidRPr="004263FB">
        <w:rPr>
          <w:rFonts w:ascii="Garamond" w:hAnsi="Garamond"/>
        </w:rPr>
        <w:t xml:space="preserve">öbbletmunka ellenértékének megtérítésére nem jogosult. </w:t>
      </w:r>
      <w:r w:rsidR="004263FB">
        <w:rPr>
          <w:rFonts w:ascii="Garamond" w:hAnsi="Garamond"/>
        </w:rPr>
        <w:t>M</w:t>
      </w:r>
      <w:r w:rsidR="004263FB" w:rsidRPr="004263FB">
        <w:rPr>
          <w:rFonts w:ascii="Garamond" w:hAnsi="Garamond"/>
        </w:rPr>
        <w:t>egrendelő</w:t>
      </w:r>
      <w:r w:rsidR="004263FB">
        <w:rPr>
          <w:rFonts w:ascii="Garamond" w:hAnsi="Garamond"/>
        </w:rPr>
        <w:t>k</w:t>
      </w:r>
      <w:r w:rsidR="004263FB" w:rsidRPr="004263FB">
        <w:rPr>
          <w:rFonts w:ascii="Garamond" w:hAnsi="Garamond"/>
        </w:rPr>
        <w:t xml:space="preserve"> köteles</w:t>
      </w:r>
      <w:r w:rsidR="004263FB">
        <w:rPr>
          <w:rFonts w:ascii="Garamond" w:hAnsi="Garamond"/>
        </w:rPr>
        <w:t>ek</w:t>
      </w:r>
      <w:r w:rsidR="004263FB" w:rsidRPr="004263FB">
        <w:rPr>
          <w:rFonts w:ascii="Garamond" w:hAnsi="Garamond"/>
        </w:rPr>
        <w:t xml:space="preserve"> azonban megtéríteni a </w:t>
      </w:r>
      <w:r w:rsidR="004263FB">
        <w:rPr>
          <w:rFonts w:ascii="Garamond" w:hAnsi="Garamond"/>
        </w:rPr>
        <w:t>V</w:t>
      </w:r>
      <w:r w:rsidR="004263FB" w:rsidRPr="004263FB">
        <w:rPr>
          <w:rFonts w:ascii="Garamond" w:hAnsi="Garamond"/>
        </w:rPr>
        <w:t xml:space="preserve">állalkozónak a </w:t>
      </w:r>
      <w:r w:rsidR="004263FB">
        <w:rPr>
          <w:rFonts w:ascii="Garamond" w:hAnsi="Garamond"/>
        </w:rPr>
        <w:t>T</w:t>
      </w:r>
      <w:r w:rsidR="004263FB" w:rsidRPr="004263FB">
        <w:rPr>
          <w:rFonts w:ascii="Garamond" w:hAnsi="Garamond"/>
        </w:rPr>
        <w:t>öbbletmunkával kapcsolatban felmerült olyan költségét, amely a szerződés megkötésének időpontjában nem volt előrelátható.</w:t>
      </w:r>
    </w:p>
    <w:p w14:paraId="0C894F0B" w14:textId="77777777" w:rsidR="004263FB" w:rsidRPr="00EE2B88" w:rsidRDefault="004263FB" w:rsidP="0064281A">
      <w:pPr>
        <w:pStyle w:val="Default"/>
        <w:widowControl w:val="0"/>
        <w:spacing w:line="264" w:lineRule="auto"/>
        <w:jc w:val="both"/>
        <w:rPr>
          <w:rFonts w:ascii="Garamond" w:hAnsi="Garamond"/>
        </w:rPr>
      </w:pPr>
    </w:p>
    <w:p w14:paraId="0AAA02F6"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6. </w:t>
      </w:r>
      <w:r w:rsidRPr="00EE2B88">
        <w:rPr>
          <w:rFonts w:ascii="Garamond" w:hAnsi="Garamond"/>
        </w:rPr>
        <w:t xml:space="preserve">Felek rögzítik, hogy </w:t>
      </w:r>
      <w:r w:rsidR="004263FB">
        <w:rPr>
          <w:rFonts w:ascii="Garamond" w:hAnsi="Garamond"/>
        </w:rPr>
        <w:t>V</w:t>
      </w:r>
      <w:r w:rsidR="004263FB" w:rsidRPr="004263FB">
        <w:rPr>
          <w:rFonts w:ascii="Garamond" w:hAnsi="Garamond"/>
        </w:rPr>
        <w:t>állalkozó köteles elvégezni az utólag megrendelt, különösen tervmódosítás miatt szükségessé váló munkát is, ha annak elvégzése nem teszi feladatát aránytalanul terhesebbé (</w:t>
      </w:r>
      <w:r w:rsidR="004263FB">
        <w:rPr>
          <w:rFonts w:ascii="Garamond" w:hAnsi="Garamond"/>
        </w:rPr>
        <w:t>P</w:t>
      </w:r>
      <w:r w:rsidR="004263FB" w:rsidRPr="004263FB">
        <w:rPr>
          <w:rFonts w:ascii="Garamond" w:hAnsi="Garamond"/>
        </w:rPr>
        <w:t>ótmunka).</w:t>
      </w:r>
    </w:p>
    <w:p w14:paraId="3740400E" w14:textId="77777777" w:rsidR="004263FB" w:rsidRPr="00EE2B88" w:rsidRDefault="004263FB" w:rsidP="0064281A">
      <w:pPr>
        <w:pStyle w:val="Default"/>
        <w:widowControl w:val="0"/>
        <w:spacing w:line="264" w:lineRule="auto"/>
        <w:jc w:val="both"/>
        <w:rPr>
          <w:rFonts w:ascii="Garamond" w:hAnsi="Garamond"/>
        </w:rPr>
      </w:pPr>
    </w:p>
    <w:p w14:paraId="36E624C4"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7. </w:t>
      </w:r>
      <w:r w:rsidR="004263FB">
        <w:rPr>
          <w:rFonts w:ascii="Garamond" w:hAnsi="Garamond"/>
        </w:rPr>
        <w:t>P</w:t>
      </w:r>
      <w:r w:rsidRPr="00EE2B88">
        <w:rPr>
          <w:rFonts w:ascii="Garamond" w:hAnsi="Garamond"/>
        </w:rPr>
        <w:t>ótmunkákra vonatkozóan szerződésmódosításra kerül sor, amennyiben az megfelel a Kbt. 14</w:t>
      </w:r>
      <w:r w:rsidR="00C40E06">
        <w:rPr>
          <w:rFonts w:ascii="Garamond" w:hAnsi="Garamond"/>
        </w:rPr>
        <w:t>1. § (4) bekezdés b) pontjának.</w:t>
      </w:r>
    </w:p>
    <w:p w14:paraId="361D3837" w14:textId="77777777" w:rsidR="004263FB" w:rsidRPr="00EE2B88" w:rsidRDefault="004263FB" w:rsidP="0064281A">
      <w:pPr>
        <w:pStyle w:val="Default"/>
        <w:widowControl w:val="0"/>
        <w:spacing w:line="264" w:lineRule="auto"/>
        <w:jc w:val="both"/>
        <w:rPr>
          <w:rFonts w:ascii="Garamond" w:hAnsi="Garamond"/>
        </w:rPr>
      </w:pPr>
    </w:p>
    <w:p w14:paraId="1A0254A0" w14:textId="77777777" w:rsidR="00824E8E" w:rsidRPr="00EE2B88" w:rsidRDefault="00824E8E" w:rsidP="0064281A">
      <w:pPr>
        <w:pStyle w:val="Default"/>
        <w:widowControl w:val="0"/>
        <w:spacing w:line="264" w:lineRule="auto"/>
        <w:jc w:val="both"/>
        <w:rPr>
          <w:rFonts w:ascii="Garamond" w:hAnsi="Garamond"/>
        </w:rPr>
      </w:pPr>
      <w:r>
        <w:rPr>
          <w:rFonts w:ascii="Garamond" w:hAnsi="Garamond"/>
          <w:b/>
        </w:rPr>
        <w:t>8</w:t>
      </w:r>
      <w:r w:rsidRPr="00EE2B88">
        <w:rPr>
          <w:rFonts w:ascii="Garamond" w:hAnsi="Garamond"/>
          <w:b/>
        </w:rPr>
        <w:t>.</w:t>
      </w:r>
      <w:r w:rsidRPr="00EE2B88">
        <w:rPr>
          <w:rFonts w:ascii="Garamond" w:hAnsi="Garamond"/>
        </w:rPr>
        <w:t xml:space="preserve"> A Vállalkozó által kezdeményezett pótmunka megrendelésének és elvégzésének előfeltétele, hogy annak műszaki indokoltságát a Megrendelő ál</w:t>
      </w:r>
      <w:r>
        <w:rPr>
          <w:rFonts w:ascii="Garamond" w:hAnsi="Garamond"/>
        </w:rPr>
        <w:t xml:space="preserve">tal megbízott műszaki ellenőr </w:t>
      </w:r>
      <w:r w:rsidRPr="00EE2B88">
        <w:rPr>
          <w:rFonts w:ascii="Garamond" w:hAnsi="Garamond"/>
        </w:rPr>
        <w:t>jóváhagyja.</w:t>
      </w:r>
    </w:p>
    <w:p w14:paraId="66752BE7" w14:textId="77777777" w:rsidR="00824E8E" w:rsidRPr="00C40E06" w:rsidRDefault="00824E8E" w:rsidP="00C40E06">
      <w:pPr>
        <w:pStyle w:val="Default"/>
        <w:widowControl w:val="0"/>
        <w:spacing w:line="264" w:lineRule="auto"/>
        <w:jc w:val="both"/>
        <w:rPr>
          <w:rFonts w:ascii="Garamond" w:hAnsi="Garamond"/>
          <w:bCs/>
        </w:rPr>
      </w:pPr>
    </w:p>
    <w:p w14:paraId="38223C72" w14:textId="77777777" w:rsidR="00C40E06" w:rsidRPr="00C40E06" w:rsidRDefault="00C40E06" w:rsidP="00C40E06">
      <w:pPr>
        <w:pStyle w:val="Default"/>
        <w:widowControl w:val="0"/>
        <w:spacing w:line="264" w:lineRule="auto"/>
        <w:jc w:val="both"/>
        <w:rPr>
          <w:rFonts w:ascii="Garamond" w:hAnsi="Garamond"/>
          <w:bCs/>
        </w:rPr>
      </w:pPr>
    </w:p>
    <w:p w14:paraId="1475C11A" w14:textId="77777777" w:rsidR="00824E8E" w:rsidRPr="00EE2B88" w:rsidRDefault="00824E8E" w:rsidP="0064281A">
      <w:pPr>
        <w:pStyle w:val="Default"/>
        <w:widowControl w:val="0"/>
        <w:spacing w:line="264" w:lineRule="auto"/>
        <w:jc w:val="center"/>
        <w:rPr>
          <w:rFonts w:ascii="Garamond" w:hAnsi="Garamond"/>
          <w:b/>
          <w:bCs/>
        </w:rPr>
      </w:pPr>
      <w:r>
        <w:rPr>
          <w:rFonts w:ascii="Garamond" w:hAnsi="Garamond"/>
          <w:b/>
          <w:bCs/>
        </w:rPr>
        <w:t>V</w:t>
      </w:r>
      <w:r w:rsidRPr="00EE2B88">
        <w:rPr>
          <w:rFonts w:ascii="Garamond" w:hAnsi="Garamond"/>
          <w:b/>
          <w:bCs/>
        </w:rPr>
        <w:t>. A SZERZŐDÉS HATÁLYBA LÉPÉSE, A TELJESÍTÉS HATÁRIDEJE, A TELJESÍTÉS ÁTADÁSA-ÁTVÉTELE</w:t>
      </w:r>
    </w:p>
    <w:p w14:paraId="047DB434" w14:textId="77777777" w:rsidR="00824E8E" w:rsidRPr="00827EAE" w:rsidRDefault="00824E8E" w:rsidP="0064281A">
      <w:pPr>
        <w:pStyle w:val="Default"/>
        <w:widowControl w:val="0"/>
        <w:spacing w:line="264" w:lineRule="auto"/>
        <w:rPr>
          <w:rFonts w:ascii="Garamond" w:hAnsi="Garamond"/>
        </w:rPr>
      </w:pPr>
    </w:p>
    <w:p w14:paraId="6576D361" w14:textId="77777777" w:rsidR="00824E8E" w:rsidRPr="00827EAE" w:rsidRDefault="00824E8E" w:rsidP="0064281A">
      <w:pPr>
        <w:pStyle w:val="Szvegtrzs"/>
        <w:numPr>
          <w:ilvl w:val="3"/>
          <w:numId w:val="1"/>
        </w:numPr>
        <w:tabs>
          <w:tab w:val="left" w:pos="284"/>
        </w:tabs>
        <w:suppressAutoHyphens w:val="0"/>
        <w:spacing w:line="264" w:lineRule="auto"/>
        <w:ind w:left="0" w:firstLine="0"/>
        <w:rPr>
          <w:rFonts w:ascii="Garamond" w:hAnsi="Garamond"/>
          <w:bCs/>
          <w:sz w:val="24"/>
          <w:szCs w:val="24"/>
        </w:rPr>
      </w:pPr>
      <w:r w:rsidRPr="00827EAE">
        <w:rPr>
          <w:rFonts w:ascii="Garamond" w:hAnsi="Garamond"/>
          <w:sz w:val="24"/>
          <w:szCs w:val="24"/>
        </w:rPr>
        <w:t xml:space="preserve">Jelen szerződés </w:t>
      </w:r>
      <w:r w:rsidR="00CC7551">
        <w:rPr>
          <w:rFonts w:ascii="Garamond" w:hAnsi="Garamond"/>
          <w:kern w:val="1"/>
          <w:sz w:val="24"/>
          <w:szCs w:val="24"/>
        </w:rPr>
        <w:t>az utolsóként aláíró szerződő fé</w:t>
      </w:r>
      <w:r w:rsidR="00C40E06">
        <w:rPr>
          <w:rFonts w:ascii="Garamond" w:hAnsi="Garamond"/>
          <w:kern w:val="1"/>
          <w:sz w:val="24"/>
          <w:szCs w:val="24"/>
        </w:rPr>
        <w:t>l aláírása napján lép hatályba.</w:t>
      </w:r>
    </w:p>
    <w:p w14:paraId="1A981BB0" w14:textId="77777777" w:rsidR="00824E8E" w:rsidRPr="00EE2B88" w:rsidRDefault="00824E8E" w:rsidP="0064281A">
      <w:pPr>
        <w:pStyle w:val="Szvegtrzs"/>
        <w:suppressAutoHyphens w:val="0"/>
        <w:spacing w:line="264" w:lineRule="auto"/>
        <w:rPr>
          <w:rFonts w:ascii="Garamond" w:hAnsi="Garamond"/>
          <w:sz w:val="24"/>
          <w:szCs w:val="24"/>
        </w:rPr>
      </w:pPr>
    </w:p>
    <w:p w14:paraId="586AF48B" w14:textId="440A99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2. A szerződés teljesítési határidői: </w:t>
      </w:r>
      <w:r w:rsidRPr="00EE2B88">
        <w:rPr>
          <w:rFonts w:ascii="Garamond" w:hAnsi="Garamond"/>
        </w:rPr>
        <w:t xml:space="preserve">A 191/2009. (IX.15.) Korm. rendelet 3. § (2) bekezdés d) pontja szerinti Tervszolgáltatási határidő kapcsán Felek rögzítik, hogy </w:t>
      </w:r>
      <w:del w:id="5" w:author="Szerző">
        <w:r w:rsidRPr="00EE2B88" w:rsidDel="00E61D95">
          <w:rPr>
            <w:rFonts w:ascii="Garamond" w:hAnsi="Garamond"/>
          </w:rPr>
          <w:delText>a kivitelezési</w:delText>
        </w:r>
      </w:del>
      <w:ins w:id="6" w:author="Szerző">
        <w:r w:rsidR="00E61D95">
          <w:rPr>
            <w:rFonts w:ascii="Garamond" w:hAnsi="Garamond"/>
          </w:rPr>
          <w:t>a tender</w:t>
        </w:r>
      </w:ins>
      <w:del w:id="7" w:author="Szerző">
        <w:r w:rsidRPr="00EE2B88" w:rsidDel="00E61D95">
          <w:rPr>
            <w:rFonts w:ascii="Garamond" w:hAnsi="Garamond"/>
          </w:rPr>
          <w:delText xml:space="preserve"> </w:delText>
        </w:r>
      </w:del>
      <w:r w:rsidRPr="00EE2B88">
        <w:rPr>
          <w:rFonts w:ascii="Garamond" w:hAnsi="Garamond"/>
        </w:rPr>
        <w:t>terv</w:t>
      </w:r>
      <w:ins w:id="8" w:author="Szerző">
        <w:r w:rsidR="00E61D95">
          <w:rPr>
            <w:rFonts w:ascii="Garamond" w:hAnsi="Garamond"/>
          </w:rPr>
          <w:t xml:space="preserve">ek </w:t>
        </w:r>
      </w:ins>
      <w:r w:rsidRPr="00EE2B88">
        <w:rPr>
          <w:rFonts w:ascii="Garamond" w:hAnsi="Garamond"/>
        </w:rPr>
        <w:t>szolgáltatás</w:t>
      </w:r>
      <w:ins w:id="9" w:author="Szerző">
        <w:r w:rsidR="00E61D95">
          <w:rPr>
            <w:rFonts w:ascii="Garamond" w:hAnsi="Garamond"/>
          </w:rPr>
          <w:t>á</w:t>
        </w:r>
      </w:ins>
      <w:r w:rsidRPr="00EE2B88">
        <w:rPr>
          <w:rFonts w:ascii="Garamond" w:hAnsi="Garamond"/>
        </w:rPr>
        <w:t>ra a Közbesze</w:t>
      </w:r>
      <w:r w:rsidR="00C40E06">
        <w:rPr>
          <w:rFonts w:ascii="Garamond" w:hAnsi="Garamond"/>
        </w:rPr>
        <w:t>rzési Eljárás során sor került.</w:t>
      </w:r>
    </w:p>
    <w:p w14:paraId="1A346EE3" w14:textId="77777777" w:rsidR="00C35D60" w:rsidRPr="00EE2B88" w:rsidRDefault="00C35D60" w:rsidP="0064281A">
      <w:pPr>
        <w:pStyle w:val="Default"/>
        <w:widowControl w:val="0"/>
        <w:spacing w:line="264" w:lineRule="auto"/>
        <w:jc w:val="both"/>
        <w:rPr>
          <w:rFonts w:ascii="Garamond" w:hAnsi="Garamond"/>
        </w:rPr>
      </w:pPr>
    </w:p>
    <w:p w14:paraId="688EADA4" w14:textId="07063891" w:rsidR="00824E8E" w:rsidRPr="003529DF" w:rsidRDefault="00824E8E" w:rsidP="0064281A">
      <w:pPr>
        <w:pStyle w:val="Default"/>
        <w:widowControl w:val="0"/>
        <w:spacing w:line="264" w:lineRule="auto"/>
        <w:jc w:val="both"/>
        <w:rPr>
          <w:rFonts w:ascii="Garamond" w:hAnsi="Garamond"/>
          <w:color w:val="auto"/>
        </w:rPr>
      </w:pPr>
      <w:r w:rsidRPr="00EE2B88">
        <w:rPr>
          <w:rFonts w:ascii="Garamond" w:hAnsi="Garamond"/>
          <w:b/>
          <w:bCs/>
        </w:rPr>
        <w:t xml:space="preserve">3. A szerződés szerinti munkaterület átadásának határideje, határnapja: </w:t>
      </w:r>
      <w:r w:rsidRPr="00EE2B88">
        <w:rPr>
          <w:rFonts w:ascii="Garamond" w:hAnsi="Garamond"/>
        </w:rPr>
        <w:t xml:space="preserve">Megrendelő az építési munkaterületet Vállalkozó részére a szerződés teljesítéséhez alkalmas állapotban, a szerződés hatályba lépésétől számított három munkanapon belül köteles átadni, melynek megtörténtét Felek az </w:t>
      </w:r>
      <w:r w:rsidR="00E14883">
        <w:rPr>
          <w:rFonts w:ascii="Garamond" w:hAnsi="Garamond"/>
        </w:rPr>
        <w:t>elektronikus építési napló</w:t>
      </w:r>
      <w:r w:rsidRPr="00EE2B88">
        <w:rPr>
          <w:rFonts w:ascii="Garamond" w:hAnsi="Garamond"/>
        </w:rPr>
        <w:t xml:space="preserve">ban kötelesek rögzíteni. Megrendelő köteles a munkaterület átadásával egyidejűleg </w:t>
      </w:r>
      <w:r w:rsidRPr="003529DF">
        <w:rPr>
          <w:rFonts w:ascii="Garamond" w:hAnsi="Garamond"/>
          <w:color w:val="auto"/>
        </w:rPr>
        <w:t>ismertetni Vállalkozóval a munkahely munkavédelmi, tűzrendészeti és vagyonvédelmi sajátosságait. A munkaterület lehatárolása és figyelmeztető táblák elhelyezése Vállalkozó feladata.</w:t>
      </w:r>
    </w:p>
    <w:p w14:paraId="44A848BD" w14:textId="77777777" w:rsidR="00824E8E" w:rsidRPr="003529DF" w:rsidRDefault="00824E8E" w:rsidP="0064281A">
      <w:pPr>
        <w:pStyle w:val="Default"/>
        <w:widowControl w:val="0"/>
        <w:spacing w:line="264" w:lineRule="auto"/>
        <w:jc w:val="both"/>
        <w:rPr>
          <w:rFonts w:ascii="Garamond" w:hAnsi="Garamond"/>
          <w:color w:val="auto"/>
        </w:rPr>
      </w:pPr>
    </w:p>
    <w:p w14:paraId="06FB648A" w14:textId="14B4CBC6" w:rsidR="00824E8E" w:rsidRPr="00EE2B88" w:rsidRDefault="00824E8E" w:rsidP="0064281A">
      <w:pPr>
        <w:pStyle w:val="Default"/>
        <w:widowControl w:val="0"/>
        <w:spacing w:line="264" w:lineRule="auto"/>
        <w:jc w:val="both"/>
        <w:rPr>
          <w:rFonts w:ascii="Garamond" w:hAnsi="Garamond"/>
        </w:rPr>
      </w:pPr>
      <w:r w:rsidRPr="00B366C4">
        <w:rPr>
          <w:rFonts w:ascii="Garamond" w:hAnsi="Garamond"/>
          <w:b/>
        </w:rPr>
        <w:t>4.</w:t>
      </w:r>
      <w:r>
        <w:rPr>
          <w:rFonts w:ascii="Garamond" w:hAnsi="Garamond"/>
        </w:rPr>
        <w:t xml:space="preserve"> </w:t>
      </w:r>
      <w:r w:rsidRPr="00EE2B88">
        <w:rPr>
          <w:rFonts w:ascii="Garamond" w:hAnsi="Garamond"/>
        </w:rPr>
        <w:t xml:space="preserve">Az </w:t>
      </w:r>
      <w:r w:rsidR="00E14883">
        <w:rPr>
          <w:rFonts w:ascii="Garamond" w:hAnsi="Garamond"/>
        </w:rPr>
        <w:t>elektronikus építési napló</w:t>
      </w:r>
      <w:r w:rsidRPr="00EE2B88">
        <w:rPr>
          <w:rFonts w:ascii="Garamond" w:hAnsi="Garamond"/>
        </w:rPr>
        <w:t xml:space="preserve"> megnyitásának határideje, határnapja: a szerződés hatályba lépésétő</w:t>
      </w:r>
      <w:r w:rsidR="00C40E06">
        <w:rPr>
          <w:rFonts w:ascii="Garamond" w:hAnsi="Garamond"/>
        </w:rPr>
        <w:t>l számított 3 munkanapon belül.</w:t>
      </w:r>
    </w:p>
    <w:p w14:paraId="754CA87E" w14:textId="77777777" w:rsidR="00824E8E" w:rsidRPr="00FC3C67" w:rsidRDefault="00824E8E" w:rsidP="0064281A">
      <w:pPr>
        <w:pStyle w:val="Szvegtrzs"/>
        <w:suppressAutoHyphens w:val="0"/>
        <w:spacing w:line="264" w:lineRule="auto"/>
        <w:rPr>
          <w:rFonts w:ascii="Garamond" w:hAnsi="Garamond"/>
          <w:sz w:val="24"/>
          <w:szCs w:val="24"/>
        </w:rPr>
      </w:pPr>
    </w:p>
    <w:p w14:paraId="18E8E9FA" w14:textId="1617C788" w:rsidR="00824E8E" w:rsidRPr="00C21433" w:rsidRDefault="00CC7551" w:rsidP="0064281A">
      <w:pPr>
        <w:pStyle w:val="Szvegtrzs"/>
        <w:suppressAutoHyphens w:val="0"/>
        <w:spacing w:line="264" w:lineRule="auto"/>
        <w:ind w:right="200"/>
        <w:rPr>
          <w:rFonts w:ascii="Garamond" w:hAnsi="Garamond" w:cs="Arial"/>
          <w:color w:val="000000"/>
          <w:sz w:val="24"/>
          <w:szCs w:val="24"/>
        </w:rPr>
      </w:pPr>
      <w:r>
        <w:rPr>
          <w:rFonts w:ascii="Garamond" w:hAnsi="Garamond" w:cs="Arial"/>
          <w:color w:val="000000"/>
          <w:sz w:val="24"/>
          <w:szCs w:val="24"/>
        </w:rPr>
        <w:t>K</w:t>
      </w:r>
      <w:r w:rsidR="00824E8E" w:rsidRPr="00C21433">
        <w:rPr>
          <w:rFonts w:ascii="Garamond" w:hAnsi="Garamond" w:cs="Arial"/>
          <w:color w:val="000000"/>
          <w:sz w:val="24"/>
          <w:szCs w:val="24"/>
        </w:rPr>
        <w:t>ötbérterhes</w:t>
      </w:r>
      <w:r>
        <w:rPr>
          <w:rFonts w:ascii="Garamond" w:hAnsi="Garamond" w:cs="Arial"/>
          <w:color w:val="000000"/>
          <w:sz w:val="24"/>
          <w:szCs w:val="24"/>
        </w:rPr>
        <w:t xml:space="preserve"> </w:t>
      </w:r>
      <w:r w:rsidR="00824E8E" w:rsidRPr="00C21433">
        <w:rPr>
          <w:rFonts w:ascii="Garamond" w:hAnsi="Garamond" w:cs="Arial"/>
          <w:color w:val="000000"/>
          <w:sz w:val="24"/>
          <w:szCs w:val="24"/>
        </w:rPr>
        <w:t>teljesítési határidők:</w:t>
      </w:r>
    </w:p>
    <w:p w14:paraId="3A64ED91" w14:textId="41537528" w:rsidR="00CC7551" w:rsidRPr="00CC7551" w:rsidRDefault="00CC7551" w:rsidP="0064281A">
      <w:pPr>
        <w:pStyle w:val="Listaszerbekezds"/>
        <w:numPr>
          <w:ilvl w:val="0"/>
          <w:numId w:val="12"/>
        </w:numPr>
        <w:suppressAutoHyphens w:val="0"/>
        <w:spacing w:line="264" w:lineRule="auto"/>
        <w:ind w:left="284" w:hanging="284"/>
        <w:rPr>
          <w:rFonts w:ascii="Garamond" w:hAnsi="Garamond" w:cs="Arial"/>
          <w:b/>
          <w:color w:val="000000"/>
        </w:rPr>
      </w:pPr>
      <w:r>
        <w:rPr>
          <w:rFonts w:ascii="Garamond" w:hAnsi="Garamond" w:cs="Arial"/>
          <w:b/>
          <w:color w:val="000000"/>
          <w:u w:val="single"/>
        </w:rPr>
        <w:t xml:space="preserve">1. </w:t>
      </w:r>
      <w:r w:rsidRPr="00CC7551">
        <w:rPr>
          <w:rFonts w:ascii="Garamond" w:hAnsi="Garamond" w:cs="Arial"/>
          <w:b/>
          <w:color w:val="000000"/>
          <w:u w:val="single"/>
        </w:rPr>
        <w:t>ütem:</w:t>
      </w:r>
      <w:r w:rsidRPr="00CC7551">
        <w:rPr>
          <w:rFonts w:ascii="Garamond" w:hAnsi="Garamond" w:cs="Arial"/>
          <w:b/>
          <w:color w:val="000000"/>
        </w:rPr>
        <w:t xml:space="preserve"> </w:t>
      </w:r>
      <w:r w:rsidRPr="00CC7551">
        <w:rPr>
          <w:rFonts w:ascii="Garamond" w:hAnsi="Garamond" w:cs="Arial"/>
          <w:color w:val="000000"/>
        </w:rPr>
        <w:t xml:space="preserve">a D-Ny-i épület szárny elkészítése </w:t>
      </w:r>
      <w:r w:rsidR="00090C5C">
        <w:rPr>
          <w:rFonts w:ascii="Garamond" w:hAnsi="Garamond" w:cs="Arial"/>
          <w:color w:val="000000"/>
        </w:rPr>
        <w:t xml:space="preserve">és az erre vonatkozó műszaki átadás-átvételi eljárás lezárása </w:t>
      </w:r>
      <w:r w:rsidRPr="00CC7551">
        <w:rPr>
          <w:rFonts w:ascii="Garamond" w:hAnsi="Garamond" w:cs="Arial"/>
          <w:color w:val="000000"/>
        </w:rPr>
        <w:t xml:space="preserve">az alábbiak szerint: alagsor+Fszt+I. em. kivitelezése </w:t>
      </w:r>
      <w:r w:rsidR="00F32FF9">
        <w:rPr>
          <w:rFonts w:ascii="Garamond" w:hAnsi="Garamond" w:cs="Arial"/>
          <w:color w:val="000000"/>
        </w:rPr>
        <w:t xml:space="preserve">használatba vételre </w:t>
      </w:r>
      <w:r w:rsidR="00072860">
        <w:rPr>
          <w:rFonts w:ascii="Garamond" w:hAnsi="Garamond" w:cs="Arial"/>
          <w:color w:val="000000"/>
        </w:rPr>
        <w:t>és</w:t>
      </w:r>
      <w:r w:rsidR="00F32FF9">
        <w:rPr>
          <w:rFonts w:ascii="Garamond" w:hAnsi="Garamond" w:cs="Arial"/>
          <w:color w:val="000000"/>
        </w:rPr>
        <w:t xml:space="preserve"> az oktatási tevékenység </w:t>
      </w:r>
      <w:r w:rsidR="00072860">
        <w:rPr>
          <w:rFonts w:ascii="Garamond" w:hAnsi="Garamond" w:cs="Arial"/>
          <w:color w:val="000000"/>
        </w:rPr>
        <w:t>folytatására alkalmas állapotra</w:t>
      </w:r>
      <w:r w:rsidR="00F32FF9">
        <w:rPr>
          <w:rFonts w:ascii="Garamond" w:hAnsi="Garamond" w:cs="Arial"/>
          <w:color w:val="000000"/>
        </w:rPr>
        <w:t xml:space="preserve">, az építési terület megfelelő lehatárolásával és biztonságos megközelítési útvonalak biztosításával. </w:t>
      </w:r>
      <w:r w:rsidRPr="00CC7551">
        <w:rPr>
          <w:rFonts w:ascii="Garamond" w:hAnsi="Garamond" w:cs="Arial"/>
          <w:color w:val="000000"/>
        </w:rPr>
        <w:t xml:space="preserve">Az épületszárny második szintjének kivitelezése legalább szerkezetkész állapotig. </w:t>
      </w:r>
      <w:r w:rsidRPr="00CC7551">
        <w:rPr>
          <w:rFonts w:ascii="Garamond" w:hAnsi="Garamond" w:cs="Arial"/>
          <w:b/>
          <w:color w:val="000000"/>
          <w:u w:val="single"/>
        </w:rPr>
        <w:t>Részhatáridő:</w:t>
      </w:r>
      <w:r w:rsidRPr="00CC7551">
        <w:rPr>
          <w:rFonts w:ascii="Garamond" w:hAnsi="Garamond" w:cs="Arial"/>
          <w:b/>
          <w:color w:val="000000"/>
        </w:rPr>
        <w:t xml:space="preserve"> 2018. 0</w:t>
      </w:r>
      <w:r w:rsidR="00F32FF9">
        <w:rPr>
          <w:rFonts w:ascii="Garamond" w:hAnsi="Garamond" w:cs="Arial"/>
          <w:b/>
          <w:color w:val="000000"/>
        </w:rPr>
        <w:t>7</w:t>
      </w:r>
      <w:r w:rsidRPr="00CC7551">
        <w:rPr>
          <w:rFonts w:ascii="Garamond" w:hAnsi="Garamond" w:cs="Arial"/>
          <w:b/>
          <w:color w:val="000000"/>
        </w:rPr>
        <w:t xml:space="preserve">. </w:t>
      </w:r>
      <w:r w:rsidR="00F32FF9">
        <w:rPr>
          <w:rFonts w:ascii="Garamond" w:hAnsi="Garamond" w:cs="Arial"/>
          <w:b/>
          <w:color w:val="000000"/>
        </w:rPr>
        <w:t>31</w:t>
      </w:r>
      <w:r w:rsidRPr="00CC7551">
        <w:rPr>
          <w:rFonts w:ascii="Garamond" w:hAnsi="Garamond" w:cs="Arial"/>
          <w:b/>
          <w:color w:val="000000"/>
        </w:rPr>
        <w:t>.</w:t>
      </w:r>
      <w:r w:rsidR="00650D88">
        <w:rPr>
          <w:rFonts w:ascii="Garamond" w:hAnsi="Garamond" w:cs="Arial"/>
          <w:b/>
          <w:color w:val="000000"/>
        </w:rPr>
        <w:t xml:space="preserve">, mely napra a műszaki átadás-átvételt eredményesen le kell zárnia Vállalkozónak. </w:t>
      </w:r>
    </w:p>
    <w:p w14:paraId="681E3E64" w14:textId="7B4F4CD0" w:rsidR="00651A42" w:rsidRDefault="00CC7551" w:rsidP="00FB0626">
      <w:pPr>
        <w:pStyle w:val="Listaszerbekezds"/>
        <w:numPr>
          <w:ilvl w:val="0"/>
          <w:numId w:val="12"/>
        </w:numPr>
        <w:suppressAutoHyphens w:val="0"/>
        <w:spacing w:line="264" w:lineRule="auto"/>
        <w:ind w:left="284" w:hanging="284"/>
        <w:rPr>
          <w:rFonts w:ascii="Garamond" w:hAnsi="Garamond" w:cs="Arial"/>
          <w:b/>
          <w:color w:val="000000"/>
        </w:rPr>
      </w:pPr>
      <w:r w:rsidRPr="00072860">
        <w:rPr>
          <w:rFonts w:ascii="Garamond" w:hAnsi="Garamond" w:cs="Arial"/>
          <w:b/>
          <w:color w:val="000000"/>
          <w:u w:val="single"/>
        </w:rPr>
        <w:t>2. ütem:</w:t>
      </w:r>
      <w:r w:rsidRPr="007C59E0">
        <w:rPr>
          <w:rFonts w:ascii="Garamond" w:hAnsi="Garamond" w:cs="Arial"/>
          <w:color w:val="000000"/>
        </w:rPr>
        <w:t xml:space="preserve"> </w:t>
      </w:r>
      <w:r w:rsidR="00F32FF9">
        <w:rPr>
          <w:rFonts w:ascii="Garamond" w:hAnsi="Garamond" w:cs="Arial"/>
          <w:color w:val="000000"/>
        </w:rPr>
        <w:t>a</w:t>
      </w:r>
      <w:r w:rsidR="00F32FF9" w:rsidRPr="00072860">
        <w:rPr>
          <w:rFonts w:ascii="Garamond" w:hAnsi="Garamond" w:cs="Arial"/>
          <w:color w:val="000000"/>
        </w:rPr>
        <w:t xml:space="preserve"> teljes épület</w:t>
      </w:r>
      <w:r w:rsidR="00090C5C">
        <w:rPr>
          <w:rFonts w:ascii="Garamond" w:hAnsi="Garamond" w:cs="Arial"/>
          <w:color w:val="000000"/>
        </w:rPr>
        <w:t xml:space="preserve"> (beleértve az épületen kívüli szerződéses feladatokat is) </w:t>
      </w:r>
      <w:r w:rsidR="00F32FF9" w:rsidRPr="00072860">
        <w:rPr>
          <w:rFonts w:ascii="Garamond" w:hAnsi="Garamond" w:cs="Arial"/>
          <w:color w:val="000000"/>
        </w:rPr>
        <w:t>készre kivitelezése</w:t>
      </w:r>
      <w:r w:rsidR="00090C5C">
        <w:rPr>
          <w:rFonts w:ascii="Garamond" w:hAnsi="Garamond" w:cs="Arial"/>
          <w:color w:val="000000"/>
        </w:rPr>
        <w:t xml:space="preserve"> és az erre vonatkozó műszaki átadás-átvételi eljárás </w:t>
      </w:r>
      <w:r w:rsidR="00CF04E6">
        <w:rPr>
          <w:rFonts w:ascii="Garamond" w:hAnsi="Garamond" w:cs="Arial"/>
          <w:color w:val="000000"/>
        </w:rPr>
        <w:t>megkezdése</w:t>
      </w:r>
      <w:r w:rsidR="00090C5C">
        <w:rPr>
          <w:rFonts w:ascii="Garamond" w:hAnsi="Garamond" w:cs="Arial"/>
          <w:color w:val="000000"/>
        </w:rPr>
        <w:t xml:space="preserve">. </w:t>
      </w:r>
      <w:r w:rsidRPr="00072860">
        <w:rPr>
          <w:rFonts w:ascii="Garamond" w:hAnsi="Garamond" w:cs="Arial"/>
          <w:color w:val="000000"/>
        </w:rPr>
        <w:t xml:space="preserve"> </w:t>
      </w:r>
      <w:r w:rsidRPr="007C59E0">
        <w:rPr>
          <w:rFonts w:ascii="Garamond" w:hAnsi="Garamond" w:cs="Arial"/>
          <w:b/>
          <w:color w:val="000000"/>
          <w:u w:val="single"/>
        </w:rPr>
        <w:t>Véghatáridő:</w:t>
      </w:r>
      <w:r w:rsidRPr="007C59E0">
        <w:rPr>
          <w:rFonts w:ascii="Garamond" w:hAnsi="Garamond" w:cs="Arial"/>
          <w:b/>
          <w:color w:val="000000"/>
        </w:rPr>
        <w:t xml:space="preserve"> 2019. 0</w:t>
      </w:r>
      <w:r w:rsidR="00F60D88">
        <w:rPr>
          <w:rFonts w:ascii="Garamond" w:hAnsi="Garamond" w:cs="Arial"/>
          <w:b/>
          <w:color w:val="000000"/>
        </w:rPr>
        <w:t>5</w:t>
      </w:r>
      <w:r w:rsidR="00F32FF9" w:rsidRPr="002A72A1">
        <w:rPr>
          <w:rFonts w:ascii="Garamond" w:hAnsi="Garamond" w:cs="Arial"/>
          <w:b/>
          <w:color w:val="000000"/>
        </w:rPr>
        <w:t>.</w:t>
      </w:r>
      <w:r w:rsidR="00F32FF9">
        <w:rPr>
          <w:rFonts w:ascii="Garamond" w:hAnsi="Garamond" w:cs="Arial"/>
          <w:b/>
          <w:color w:val="000000"/>
        </w:rPr>
        <w:t xml:space="preserve"> </w:t>
      </w:r>
      <w:r w:rsidR="00F32FF9" w:rsidRPr="00072860">
        <w:rPr>
          <w:rFonts w:ascii="Garamond" w:hAnsi="Garamond" w:cs="Arial"/>
          <w:b/>
          <w:color w:val="000000"/>
        </w:rPr>
        <w:t>31</w:t>
      </w:r>
      <w:r w:rsidR="00F32FF9">
        <w:rPr>
          <w:rFonts w:ascii="Garamond" w:hAnsi="Garamond" w:cs="Arial"/>
          <w:b/>
          <w:color w:val="000000"/>
        </w:rPr>
        <w:t>.</w:t>
      </w:r>
      <w:r w:rsidR="00650D88">
        <w:rPr>
          <w:rFonts w:ascii="Garamond" w:hAnsi="Garamond" w:cs="Arial"/>
          <w:b/>
          <w:color w:val="000000"/>
        </w:rPr>
        <w:t>, mely napig a műszaki átadás-átvételt meg kell kezdenie Vállalkozónak.</w:t>
      </w:r>
    </w:p>
    <w:p w14:paraId="67F54490" w14:textId="645BE8C2" w:rsidR="00824E8E" w:rsidRPr="00651A42" w:rsidRDefault="00824E8E" w:rsidP="00FB0626">
      <w:pPr>
        <w:pStyle w:val="Listaszerbekezds"/>
        <w:numPr>
          <w:ilvl w:val="0"/>
          <w:numId w:val="12"/>
        </w:numPr>
        <w:suppressAutoHyphens w:val="0"/>
        <w:spacing w:line="264" w:lineRule="auto"/>
        <w:ind w:left="284" w:hanging="284"/>
        <w:rPr>
          <w:rFonts w:ascii="Garamond" w:hAnsi="Garamond" w:cs="Arial"/>
          <w:b/>
          <w:color w:val="000000"/>
        </w:rPr>
      </w:pPr>
      <w:r w:rsidRPr="00651A42">
        <w:rPr>
          <w:rFonts w:ascii="Garamond" w:hAnsi="Garamond" w:cs="Arial"/>
          <w:color w:val="000000"/>
        </w:rPr>
        <w:t>A kiviteli terv</w:t>
      </w:r>
      <w:r w:rsidR="00CC7551" w:rsidRPr="00651A42">
        <w:rPr>
          <w:rFonts w:ascii="Garamond" w:hAnsi="Garamond" w:cs="Arial"/>
          <w:color w:val="000000"/>
        </w:rPr>
        <w:t>dokumentáció elkészítésének és Megrendelők</w:t>
      </w:r>
      <w:r w:rsidRPr="00651A42">
        <w:rPr>
          <w:rFonts w:ascii="Garamond" w:hAnsi="Garamond" w:cs="Arial"/>
          <w:color w:val="000000"/>
        </w:rPr>
        <w:t xml:space="preserve"> részére történő átadásának határideje: </w:t>
      </w:r>
      <w:r w:rsidR="00151DD6">
        <w:rPr>
          <w:rFonts w:ascii="Garamond" w:hAnsi="Garamond" w:cs="Arial"/>
          <w:color w:val="000000"/>
        </w:rPr>
        <w:t>a teljesítés ideje alatt folyamatos tervszállítás</w:t>
      </w:r>
      <w:r w:rsidRPr="00651A42">
        <w:rPr>
          <w:rFonts w:ascii="Garamond" w:hAnsi="Garamond" w:cs="Arial"/>
          <w:color w:val="000000"/>
        </w:rPr>
        <w:t>.</w:t>
      </w:r>
      <w:r w:rsidR="00151DD6">
        <w:rPr>
          <w:rFonts w:ascii="Garamond" w:hAnsi="Garamond" w:cs="Arial"/>
          <w:color w:val="000000"/>
        </w:rPr>
        <w:t xml:space="preserve"> </w:t>
      </w:r>
      <w:r w:rsidR="00151DD6" w:rsidRPr="00151DD6">
        <w:rPr>
          <w:rFonts w:ascii="Garamond" w:hAnsi="Garamond" w:cs="Arial"/>
          <w:color w:val="000000"/>
        </w:rPr>
        <w:t>Felek rögzítik, hogy a Megrendelő</w:t>
      </w:r>
      <w:r w:rsidR="00F60D88">
        <w:rPr>
          <w:rFonts w:ascii="Garamond" w:hAnsi="Garamond" w:cs="Arial"/>
          <w:color w:val="000000"/>
        </w:rPr>
        <w:t>k</w:t>
      </w:r>
      <w:r w:rsidR="00151DD6" w:rsidRPr="00151DD6">
        <w:rPr>
          <w:rFonts w:ascii="Garamond" w:hAnsi="Garamond" w:cs="Arial"/>
          <w:color w:val="000000"/>
        </w:rPr>
        <w:t xml:space="preserve"> a tervezési munka elvégzését akkor ismeri</w:t>
      </w:r>
      <w:r w:rsidR="00F60D88">
        <w:rPr>
          <w:rFonts w:ascii="Garamond" w:hAnsi="Garamond" w:cs="Arial"/>
          <w:color w:val="000000"/>
        </w:rPr>
        <w:t>k</w:t>
      </w:r>
      <w:r w:rsidR="00151DD6" w:rsidRPr="00151DD6">
        <w:rPr>
          <w:rFonts w:ascii="Garamond" w:hAnsi="Garamond" w:cs="Arial"/>
          <w:color w:val="000000"/>
        </w:rPr>
        <w:t xml:space="preserve"> el teljesítettnek, ha az adott tervdokumentáció megfelel a hatályos jogszabályoknak, korszerű műszaki követelményeknek, kielégíti a gazdaságosság szempontjait mind a létesítmény kivitelezésénél, mind a betervezett berendezések üzemeltetési költségei tekintetében. A szerződésszerű teljesítés elismerése nem érinti a Megrendelő</w:t>
      </w:r>
      <w:r w:rsidR="00F60D88">
        <w:rPr>
          <w:rFonts w:ascii="Garamond" w:hAnsi="Garamond" w:cs="Arial"/>
          <w:color w:val="000000"/>
        </w:rPr>
        <w:t>k</w:t>
      </w:r>
      <w:r w:rsidR="00151DD6" w:rsidRPr="00151DD6">
        <w:rPr>
          <w:rFonts w:ascii="Garamond" w:hAnsi="Garamond" w:cs="Arial"/>
          <w:color w:val="000000"/>
        </w:rPr>
        <w:t xml:space="preserve"> szavatossági jogait.</w:t>
      </w:r>
    </w:p>
    <w:p w14:paraId="47544512" w14:textId="77777777" w:rsidR="00824E8E" w:rsidRDefault="00824E8E" w:rsidP="0064281A">
      <w:pPr>
        <w:pStyle w:val="Szvegtrzs"/>
        <w:suppressAutoHyphens w:val="0"/>
        <w:spacing w:line="264" w:lineRule="auto"/>
        <w:rPr>
          <w:rFonts w:ascii="Garamond" w:hAnsi="Garamond"/>
          <w:sz w:val="24"/>
          <w:szCs w:val="24"/>
        </w:rPr>
      </w:pPr>
    </w:p>
    <w:p w14:paraId="06EA930B" w14:textId="77777777" w:rsidR="00824E8E" w:rsidRPr="00102D05" w:rsidRDefault="00824E8E" w:rsidP="0064281A">
      <w:pPr>
        <w:pStyle w:val="Szvegtrzs"/>
        <w:suppressAutoHyphens w:val="0"/>
        <w:spacing w:line="264" w:lineRule="auto"/>
        <w:rPr>
          <w:rFonts w:ascii="Garamond" w:hAnsi="Garamond"/>
          <w:sz w:val="24"/>
          <w:szCs w:val="24"/>
        </w:rPr>
      </w:pPr>
      <w:r>
        <w:rPr>
          <w:rFonts w:ascii="Garamond" w:hAnsi="Garamond"/>
          <w:sz w:val="24"/>
          <w:szCs w:val="24"/>
        </w:rPr>
        <w:lastRenderedPageBreak/>
        <w:t>A műszaki átadás-átvét</w:t>
      </w:r>
      <w:r w:rsidR="00C40E06">
        <w:rPr>
          <w:rFonts w:ascii="Garamond" w:hAnsi="Garamond"/>
          <w:sz w:val="24"/>
          <w:szCs w:val="24"/>
        </w:rPr>
        <w:t>eli eljárás időtartama: 30 nap.</w:t>
      </w:r>
    </w:p>
    <w:p w14:paraId="7017B5C1" w14:textId="77777777" w:rsidR="00824E8E" w:rsidRDefault="00824E8E" w:rsidP="0064281A">
      <w:pPr>
        <w:pStyle w:val="Szvegtrzs"/>
        <w:suppressAutoHyphens w:val="0"/>
        <w:spacing w:line="264" w:lineRule="auto"/>
        <w:rPr>
          <w:rFonts w:ascii="Garamond" w:hAnsi="Garamond"/>
          <w:szCs w:val="24"/>
        </w:rPr>
      </w:pPr>
    </w:p>
    <w:p w14:paraId="58A4A61F" w14:textId="77777777" w:rsidR="00824E8E" w:rsidRPr="00604CF2" w:rsidRDefault="00824E8E" w:rsidP="0064281A">
      <w:pPr>
        <w:pStyle w:val="Szvegtrzs"/>
        <w:suppressAutoHyphens w:val="0"/>
        <w:spacing w:line="264" w:lineRule="auto"/>
        <w:rPr>
          <w:rFonts w:ascii="Garamond" w:eastAsia="Calibri" w:hAnsi="Garamond" w:cs="Arial"/>
          <w:color w:val="000000"/>
          <w:sz w:val="24"/>
          <w:szCs w:val="24"/>
        </w:rPr>
      </w:pPr>
      <w:r w:rsidRPr="00B366C4">
        <w:rPr>
          <w:rFonts w:ascii="Garamond" w:hAnsi="Garamond"/>
          <w:b/>
          <w:sz w:val="24"/>
          <w:szCs w:val="24"/>
        </w:rPr>
        <w:t>5.</w:t>
      </w:r>
      <w:r>
        <w:rPr>
          <w:rFonts w:ascii="Garamond" w:hAnsi="Garamond"/>
          <w:sz w:val="24"/>
          <w:szCs w:val="24"/>
        </w:rPr>
        <w:t xml:space="preserve"> </w:t>
      </w:r>
      <w:r w:rsidRPr="00604CF2">
        <w:rPr>
          <w:rFonts w:ascii="Garamond" w:eastAsia="Calibri" w:hAnsi="Garamond" w:cs="Arial"/>
          <w:color w:val="000000"/>
          <w:sz w:val="24"/>
          <w:szCs w:val="24"/>
        </w:rPr>
        <w:t xml:space="preserve">A jogerős építési engedélyezési dokumentációban és az ajánlati tervekben foglaltak alapján </w:t>
      </w:r>
      <w:r w:rsidR="00604CF2">
        <w:rPr>
          <w:rFonts w:ascii="Garamond" w:eastAsia="Calibri" w:hAnsi="Garamond" w:cs="Arial"/>
          <w:color w:val="000000"/>
          <w:sz w:val="24"/>
          <w:szCs w:val="24"/>
        </w:rPr>
        <w:t>V</w:t>
      </w:r>
      <w:r w:rsidRPr="00604CF2">
        <w:rPr>
          <w:rFonts w:ascii="Garamond" w:eastAsia="Calibri" w:hAnsi="Garamond" w:cs="Arial"/>
          <w:color w:val="000000"/>
          <w:sz w:val="24"/>
          <w:szCs w:val="24"/>
        </w:rPr>
        <w:t>állalkozónak kiviteli tervet kell készíteni és annak szükséges hatósági és egyéb érintett ügyfelekkel való egyeztetéseit le kell folytatni, különös tekintettel a közműveket üzemelő szervezetekkel, amelyre őt jogszabály, valamely hatósági előírás vagy a munka jellege kötelezi. A közműegyeztetések jegyzőkönyveit a tervdokumentációhoz csatolni szükséges. A kiviteli tervezéshez szükséges esetleges további tervezési alapadatok beszerzése a te</w:t>
      </w:r>
      <w:r w:rsidR="00C40E06">
        <w:rPr>
          <w:rFonts w:ascii="Garamond" w:eastAsia="Calibri" w:hAnsi="Garamond" w:cs="Arial"/>
          <w:color w:val="000000"/>
          <w:sz w:val="24"/>
          <w:szCs w:val="24"/>
        </w:rPr>
        <w:t>rvezési feladat részét képezik.</w:t>
      </w:r>
    </w:p>
    <w:p w14:paraId="3F85DA97" w14:textId="77777777" w:rsidR="00604CF2" w:rsidRPr="00523CEC" w:rsidRDefault="00604CF2" w:rsidP="0064281A">
      <w:pPr>
        <w:pStyle w:val="Szvegtrzs"/>
        <w:suppressAutoHyphens w:val="0"/>
        <w:spacing w:line="264" w:lineRule="auto"/>
        <w:rPr>
          <w:rFonts w:ascii="Garamond" w:hAnsi="Garamond"/>
        </w:rPr>
      </w:pPr>
    </w:p>
    <w:p w14:paraId="0D1F98D8" w14:textId="77777777" w:rsidR="00824E8E" w:rsidRDefault="00604CF2" w:rsidP="0064281A">
      <w:pPr>
        <w:pStyle w:val="Default"/>
        <w:widowControl w:val="0"/>
        <w:spacing w:line="264" w:lineRule="auto"/>
        <w:jc w:val="both"/>
        <w:rPr>
          <w:rFonts w:ascii="Garamond" w:hAnsi="Garamond"/>
        </w:rPr>
      </w:pPr>
      <w:r>
        <w:rPr>
          <w:rFonts w:ascii="Garamond" w:hAnsi="Garamond"/>
          <w:b/>
          <w:bCs/>
        </w:rPr>
        <w:t>6</w:t>
      </w:r>
      <w:r w:rsidR="00824E8E">
        <w:rPr>
          <w:rFonts w:ascii="Garamond" w:hAnsi="Garamond"/>
          <w:b/>
          <w:bCs/>
        </w:rPr>
        <w:t xml:space="preserve">. </w:t>
      </w:r>
      <w:r w:rsidR="00824E8E" w:rsidRPr="00EE2B88">
        <w:rPr>
          <w:rFonts w:ascii="Garamond" w:hAnsi="Garamond"/>
        </w:rPr>
        <w:t>Amennyiben alappal feltét</w:t>
      </w:r>
      <w:r w:rsidR="00824E8E">
        <w:rPr>
          <w:rFonts w:ascii="Garamond" w:hAnsi="Garamond"/>
        </w:rPr>
        <w:t>elezhető a véghatáridő késedelme</w:t>
      </w:r>
      <w:r w:rsidR="00824E8E" w:rsidRPr="00EE2B88">
        <w:rPr>
          <w:rFonts w:ascii="Garamond" w:hAnsi="Garamond"/>
        </w:rPr>
        <w:t>, úgy Megrendelő jogosult gyakorolni a Ptk. 6: 151. §-a (előzetes szerződésszegés) alapjá</w:t>
      </w:r>
      <w:r w:rsidR="00824E8E">
        <w:rPr>
          <w:rFonts w:ascii="Garamond" w:hAnsi="Garamond"/>
        </w:rPr>
        <w:t>n a késedelemből eredő jogait.</w:t>
      </w:r>
    </w:p>
    <w:p w14:paraId="10373C9C" w14:textId="77777777" w:rsidR="00604CF2" w:rsidRPr="00EE2B88" w:rsidRDefault="00604CF2" w:rsidP="0064281A">
      <w:pPr>
        <w:pStyle w:val="Default"/>
        <w:widowControl w:val="0"/>
        <w:spacing w:line="264" w:lineRule="auto"/>
        <w:jc w:val="both"/>
        <w:rPr>
          <w:rFonts w:ascii="Garamond" w:hAnsi="Garamond"/>
        </w:rPr>
      </w:pPr>
    </w:p>
    <w:p w14:paraId="321CF19B" w14:textId="34FD5848" w:rsidR="00824E8E" w:rsidRDefault="00604CF2" w:rsidP="0064281A">
      <w:pPr>
        <w:pStyle w:val="Default"/>
        <w:widowControl w:val="0"/>
        <w:spacing w:line="264" w:lineRule="auto"/>
        <w:jc w:val="both"/>
        <w:rPr>
          <w:rFonts w:ascii="Garamond" w:hAnsi="Garamond"/>
        </w:rPr>
      </w:pPr>
      <w:r>
        <w:rPr>
          <w:rFonts w:ascii="Garamond" w:hAnsi="Garamond"/>
          <w:b/>
          <w:bCs/>
        </w:rPr>
        <w:t>7</w:t>
      </w:r>
      <w:r w:rsidR="00824E8E" w:rsidRPr="00EE2B88">
        <w:rPr>
          <w:rFonts w:ascii="Garamond" w:hAnsi="Garamond"/>
          <w:b/>
          <w:bCs/>
        </w:rPr>
        <w:t xml:space="preserve">. </w:t>
      </w:r>
      <w:r w:rsidR="00824E8E" w:rsidRPr="00EE2B88">
        <w:rPr>
          <w:rFonts w:ascii="Garamond" w:hAnsi="Garamond"/>
        </w:rPr>
        <w:t xml:space="preserve">Felek megállapodnak, </w:t>
      </w:r>
      <w:r w:rsidR="00824E8E" w:rsidRPr="0027006D">
        <w:rPr>
          <w:rFonts w:ascii="Garamond" w:hAnsi="Garamond"/>
        </w:rPr>
        <w:t xml:space="preserve">hogy </w:t>
      </w:r>
      <w:r w:rsidR="00FC0A0B">
        <w:rPr>
          <w:rFonts w:ascii="Garamond" w:hAnsi="Garamond"/>
        </w:rPr>
        <w:t>Megrendelő</w:t>
      </w:r>
      <w:r w:rsidR="00F60D88">
        <w:rPr>
          <w:rFonts w:ascii="Garamond" w:hAnsi="Garamond"/>
        </w:rPr>
        <w:t>k</w:t>
      </w:r>
      <w:r w:rsidR="00FC0A0B">
        <w:rPr>
          <w:rFonts w:ascii="Garamond" w:hAnsi="Garamond"/>
        </w:rPr>
        <w:t xml:space="preserve"> erre vonatkozó igénye esetén legfeljebb </w:t>
      </w:r>
      <w:r w:rsidR="00824E8E" w:rsidRPr="0027006D">
        <w:rPr>
          <w:rFonts w:ascii="Garamond" w:hAnsi="Garamond"/>
        </w:rPr>
        <w:t xml:space="preserve">heti </w:t>
      </w:r>
      <w:r w:rsidR="00FC0A0B">
        <w:rPr>
          <w:rFonts w:ascii="Garamond" w:hAnsi="Garamond"/>
        </w:rPr>
        <w:t>egy alkalommal</w:t>
      </w:r>
      <w:r w:rsidR="00FC0A0B" w:rsidRPr="0027006D">
        <w:rPr>
          <w:rFonts w:ascii="Garamond" w:hAnsi="Garamond"/>
        </w:rPr>
        <w:t xml:space="preserve"> </w:t>
      </w:r>
      <w:r w:rsidR="00824E8E" w:rsidRPr="0027006D">
        <w:rPr>
          <w:rFonts w:ascii="Garamond" w:hAnsi="Garamond"/>
        </w:rPr>
        <w:t>kooperációs értekezletet tartanak az építési munkaterületen. A kooperációs</w:t>
      </w:r>
      <w:r w:rsidR="00824E8E" w:rsidRPr="00EE2B88">
        <w:rPr>
          <w:rFonts w:ascii="Garamond" w:hAnsi="Garamond"/>
        </w:rPr>
        <w:t xml:space="preserve"> értekezlet szervezője és időpontjának meghatározója a Megrendelő</w:t>
      </w:r>
      <w:r>
        <w:rPr>
          <w:rFonts w:ascii="Garamond" w:hAnsi="Garamond"/>
        </w:rPr>
        <w:t>k</w:t>
      </w:r>
      <w:r w:rsidR="00C40E06">
        <w:rPr>
          <w:rFonts w:ascii="Garamond" w:hAnsi="Garamond"/>
        </w:rPr>
        <w:t xml:space="preserve"> műszaki ellenőre.</w:t>
      </w:r>
    </w:p>
    <w:p w14:paraId="1B6DA559" w14:textId="77777777" w:rsidR="00C35D60" w:rsidRPr="00EE2B88" w:rsidRDefault="00C35D60" w:rsidP="0064281A">
      <w:pPr>
        <w:pStyle w:val="Default"/>
        <w:widowControl w:val="0"/>
        <w:spacing w:line="264" w:lineRule="auto"/>
        <w:jc w:val="both"/>
        <w:rPr>
          <w:rFonts w:ascii="Garamond" w:hAnsi="Garamond"/>
        </w:rPr>
      </w:pPr>
    </w:p>
    <w:p w14:paraId="586CF93C" w14:textId="41B7F8FD" w:rsidR="00824E8E" w:rsidRDefault="00604CF2" w:rsidP="0064281A">
      <w:pPr>
        <w:pStyle w:val="Default"/>
        <w:widowControl w:val="0"/>
        <w:spacing w:line="264" w:lineRule="auto"/>
        <w:jc w:val="both"/>
        <w:rPr>
          <w:rFonts w:ascii="Garamond" w:hAnsi="Garamond"/>
        </w:rPr>
      </w:pPr>
      <w:r>
        <w:rPr>
          <w:rFonts w:ascii="Garamond" w:hAnsi="Garamond"/>
          <w:b/>
        </w:rPr>
        <w:t>8</w:t>
      </w:r>
      <w:r w:rsidR="00824E8E" w:rsidRPr="00523CEC">
        <w:rPr>
          <w:rFonts w:ascii="Garamond" w:hAnsi="Garamond"/>
          <w:b/>
        </w:rPr>
        <w:t>.</w:t>
      </w:r>
      <w:r w:rsidR="00824E8E" w:rsidRPr="00EE2B88">
        <w:rPr>
          <w:rFonts w:ascii="Garamond" w:hAnsi="Garamond"/>
        </w:rPr>
        <w:t xml:space="preserve"> </w:t>
      </w:r>
      <w:r w:rsidR="00824E8E" w:rsidRPr="00EE2B88">
        <w:rPr>
          <w:rFonts w:ascii="Garamond" w:hAnsi="Garamond"/>
          <w:b/>
          <w:bCs/>
        </w:rPr>
        <w:t>A teljesítés dokumentálása (</w:t>
      </w:r>
      <w:r w:rsidR="00E14883">
        <w:rPr>
          <w:rFonts w:ascii="Garamond" w:hAnsi="Garamond"/>
          <w:b/>
          <w:bCs/>
        </w:rPr>
        <w:t>elektronikus építési napló</w:t>
      </w:r>
      <w:r w:rsidR="00824E8E" w:rsidRPr="00EE2B88">
        <w:rPr>
          <w:rFonts w:ascii="Garamond" w:hAnsi="Garamond"/>
          <w:b/>
          <w:bCs/>
        </w:rPr>
        <w:t xml:space="preserve">): </w:t>
      </w:r>
      <w:r w:rsidR="00824E8E" w:rsidRPr="00EE2B88">
        <w:rPr>
          <w:rFonts w:ascii="Garamond" w:hAnsi="Garamond"/>
        </w:rPr>
        <w:t xml:space="preserve">Felek a jelen </w:t>
      </w:r>
      <w:r>
        <w:rPr>
          <w:rFonts w:ascii="Garamond" w:hAnsi="Garamond"/>
        </w:rPr>
        <w:t>s</w:t>
      </w:r>
      <w:r w:rsidR="00824E8E" w:rsidRPr="00EE2B88">
        <w:rPr>
          <w:rFonts w:ascii="Garamond" w:hAnsi="Garamond"/>
        </w:rPr>
        <w:t xml:space="preserve">zerződés szerinti építőipari kivitelezési tevékenység végzéséről </w:t>
      </w:r>
      <w:r w:rsidR="00E14883">
        <w:rPr>
          <w:rFonts w:ascii="Garamond" w:hAnsi="Garamond"/>
        </w:rPr>
        <w:t>elektronikus építési napló</w:t>
      </w:r>
      <w:r w:rsidR="00824E8E" w:rsidRPr="00EE2B88">
        <w:rPr>
          <w:rFonts w:ascii="Garamond" w:hAnsi="Garamond"/>
        </w:rPr>
        <w:t>t vezetnek, amelyre nézve a 191/2009. (IX.15.) Korm. rendelet rende</w:t>
      </w:r>
      <w:r w:rsidR="00C40E06">
        <w:rPr>
          <w:rFonts w:ascii="Garamond" w:hAnsi="Garamond"/>
        </w:rPr>
        <w:t>lkezéseit tekintik irányadónak.</w:t>
      </w:r>
    </w:p>
    <w:p w14:paraId="67A24B96" w14:textId="77777777" w:rsidR="00C35D60" w:rsidRPr="00EE2B88" w:rsidRDefault="00C35D60" w:rsidP="0064281A">
      <w:pPr>
        <w:pStyle w:val="Default"/>
        <w:widowControl w:val="0"/>
        <w:spacing w:line="264" w:lineRule="auto"/>
        <w:jc w:val="both"/>
        <w:rPr>
          <w:rFonts w:ascii="Garamond" w:hAnsi="Garamond"/>
        </w:rPr>
      </w:pPr>
    </w:p>
    <w:p w14:paraId="583A9CB2" w14:textId="77777777" w:rsidR="00824E8E" w:rsidRPr="00EE2B88" w:rsidRDefault="00C35D60" w:rsidP="0064281A">
      <w:pPr>
        <w:pStyle w:val="Default"/>
        <w:widowControl w:val="0"/>
        <w:spacing w:line="264" w:lineRule="auto"/>
        <w:jc w:val="both"/>
        <w:rPr>
          <w:rFonts w:ascii="Garamond" w:hAnsi="Garamond"/>
        </w:rPr>
      </w:pPr>
      <w:r>
        <w:rPr>
          <w:rFonts w:ascii="Garamond" w:hAnsi="Garamond"/>
          <w:b/>
          <w:bCs/>
        </w:rPr>
        <w:t>9</w:t>
      </w:r>
      <w:r w:rsidR="00824E8E" w:rsidRPr="00EE2B88">
        <w:rPr>
          <w:rFonts w:ascii="Garamond" w:hAnsi="Garamond"/>
          <w:b/>
          <w:bCs/>
        </w:rPr>
        <w:t xml:space="preserve">. A teljesítés átadása-átvétele: </w:t>
      </w:r>
      <w:r w:rsidR="00824E8E" w:rsidRPr="00EE2B88">
        <w:rPr>
          <w:rFonts w:ascii="Garamond" w:hAnsi="Garamond"/>
        </w:rPr>
        <w:t xml:space="preserve">Jelen szerződés keretében megvalósuló építési beruházás építőipari kivitelezési tevékenységének befejezését követően műszaki átadás-átvételi eljárást kell lefolytatni. A műszaki átadás-átvételi eljárás célja annak megállapítása, hogy Felek között létrejött szerződés tárgya szerinti kivitelezési tevékenység a szerződésben és jogszabályban előírtak alapján a kivitelezési dokumentációban meghatározottak szerint maradéktalanul megvalósult, és a teljesítés megfelel az előírt műszaki és a szerződésben vállalt egyéb </w:t>
      </w:r>
      <w:r w:rsidR="00C40E06">
        <w:rPr>
          <w:rFonts w:ascii="Garamond" w:hAnsi="Garamond"/>
        </w:rPr>
        <w:t>követelményeknek, jellemzőknek.</w:t>
      </w:r>
    </w:p>
    <w:p w14:paraId="5B9A4562" w14:textId="494BEA10"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Vállalkozó köteles Megrendelő</w:t>
      </w:r>
      <w:r w:rsidR="00604CF2">
        <w:rPr>
          <w:rFonts w:ascii="Garamond" w:hAnsi="Garamond"/>
        </w:rPr>
        <w:t>kk</w:t>
      </w:r>
      <w:r w:rsidRPr="00EE2B88">
        <w:rPr>
          <w:rFonts w:ascii="Garamond" w:hAnsi="Garamond"/>
        </w:rPr>
        <w:t>el írásban közölni a szerződés teljesítését (</w:t>
      </w:r>
      <w:r w:rsidR="00604CF2">
        <w:rPr>
          <w:rFonts w:ascii="Garamond" w:hAnsi="Garamond"/>
        </w:rPr>
        <w:t>„</w:t>
      </w:r>
      <w:r w:rsidRPr="00EE2B88">
        <w:rPr>
          <w:rFonts w:ascii="Garamond" w:hAnsi="Garamond"/>
        </w:rPr>
        <w:t>Készre jelentés</w:t>
      </w:r>
      <w:r w:rsidR="00604CF2">
        <w:rPr>
          <w:rFonts w:ascii="Garamond" w:hAnsi="Garamond"/>
        </w:rPr>
        <w:t xml:space="preserve">”). </w:t>
      </w:r>
      <w:r w:rsidRPr="00EE2B88">
        <w:rPr>
          <w:rFonts w:ascii="Garamond" w:hAnsi="Garamond"/>
        </w:rPr>
        <w:t xml:space="preserve">Az átadás-átvételi eljárást a Készre jelentés kézhezvételét követő 8 napon belül kell megkezdeni. Az átadás-átvételi eljárásra annak megkezdésétől számított 30 naptári nap áll rendelkezésre. A műszaki átadás-átvételi eljárásról </w:t>
      </w:r>
      <w:r w:rsidR="00604CF2">
        <w:rPr>
          <w:rFonts w:ascii="Garamond" w:hAnsi="Garamond"/>
        </w:rPr>
        <w:t>négy</w:t>
      </w:r>
      <w:r w:rsidRPr="00EE2B88">
        <w:rPr>
          <w:rFonts w:ascii="Garamond" w:hAnsi="Garamond"/>
        </w:rPr>
        <w:t xml:space="preserve"> példányban jegyzőkönyvet kell készíteni. A jegyzőkönyv egy-egy példánya Megrendelő</w:t>
      </w:r>
      <w:r w:rsidR="00604CF2">
        <w:rPr>
          <w:rFonts w:ascii="Garamond" w:hAnsi="Garamond"/>
        </w:rPr>
        <w:t>ke</w:t>
      </w:r>
      <w:r w:rsidRPr="00EE2B88">
        <w:rPr>
          <w:rFonts w:ascii="Garamond" w:hAnsi="Garamond"/>
        </w:rPr>
        <w:t xml:space="preserve">t és Vállalkozót illeti, illetve egy példány az </w:t>
      </w:r>
      <w:r w:rsidR="00E14883">
        <w:rPr>
          <w:rFonts w:ascii="Garamond" w:hAnsi="Garamond"/>
        </w:rPr>
        <w:t>elektronikus építési napló</w:t>
      </w:r>
      <w:r w:rsidR="00C40E06">
        <w:rPr>
          <w:rFonts w:ascii="Garamond" w:hAnsi="Garamond"/>
        </w:rPr>
        <w:t xml:space="preserve"> mellékletét képezi.</w:t>
      </w:r>
    </w:p>
    <w:p w14:paraId="4864AFF2" w14:textId="77777777" w:rsidR="00824E8E" w:rsidRPr="00EE2B88" w:rsidRDefault="00824E8E" w:rsidP="0064281A">
      <w:pPr>
        <w:pStyle w:val="Default"/>
        <w:widowControl w:val="0"/>
        <w:spacing w:line="264" w:lineRule="auto"/>
        <w:jc w:val="both"/>
        <w:rPr>
          <w:rFonts w:ascii="Garamond" w:hAnsi="Garamond"/>
        </w:rPr>
      </w:pPr>
    </w:p>
    <w:p w14:paraId="59BEAD9B"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 jegyzőkönyv tartalmazza mindazokat a tényeket, amelyek jogvita esetén jelentősek lehetnek, így különösen:</w:t>
      </w:r>
    </w:p>
    <w:p w14:paraId="0316F339"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t xml:space="preserve">a) </w:t>
      </w:r>
      <w:r w:rsidRPr="00EE2B88">
        <w:rPr>
          <w:rFonts w:ascii="Garamond" w:hAnsi="Garamond"/>
        </w:rPr>
        <w:tab/>
        <w:t>az eljárás kezdetén</w:t>
      </w:r>
      <w:r w:rsidR="00C40E06">
        <w:rPr>
          <w:rFonts w:ascii="Garamond" w:hAnsi="Garamond"/>
        </w:rPr>
        <w:t>ek és befejezésének időpontját;</w:t>
      </w:r>
    </w:p>
    <w:p w14:paraId="227D7201"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t xml:space="preserve">b) </w:t>
      </w:r>
      <w:r w:rsidRPr="00EE2B88">
        <w:rPr>
          <w:rFonts w:ascii="Garamond" w:hAnsi="Garamond"/>
        </w:rPr>
        <w:tab/>
        <w:t>a műszaki átadás-átvételi eljárásban résztvevők nevét, megn</w:t>
      </w:r>
      <w:r w:rsidR="00C40E06">
        <w:rPr>
          <w:rFonts w:ascii="Garamond" w:hAnsi="Garamond"/>
        </w:rPr>
        <w:t>evezését, részvételi minőségét;</w:t>
      </w:r>
    </w:p>
    <w:p w14:paraId="418B4EDB"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t xml:space="preserve">c) </w:t>
      </w:r>
      <w:r w:rsidRPr="00EE2B88">
        <w:rPr>
          <w:rFonts w:ascii="Garamond" w:hAnsi="Garamond"/>
        </w:rPr>
        <w:tab/>
        <w:t>Megrendelő</w:t>
      </w:r>
      <w:r w:rsidR="00604CF2">
        <w:rPr>
          <w:rFonts w:ascii="Garamond" w:hAnsi="Garamond"/>
        </w:rPr>
        <w:t>k</w:t>
      </w:r>
      <w:r w:rsidRPr="00EE2B88">
        <w:rPr>
          <w:rFonts w:ascii="Garamond" w:hAnsi="Garamond"/>
        </w:rPr>
        <w:t xml:space="preserve"> által érvényesíteni</w:t>
      </w:r>
      <w:r w:rsidR="00C40E06">
        <w:rPr>
          <w:rFonts w:ascii="Garamond" w:hAnsi="Garamond"/>
        </w:rPr>
        <w:t xml:space="preserve"> kívánt szavatossági igényeket;</w:t>
      </w:r>
    </w:p>
    <w:p w14:paraId="185D04C6"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t xml:space="preserve">d) </w:t>
      </w:r>
      <w:r w:rsidRPr="00EE2B88">
        <w:rPr>
          <w:rFonts w:ascii="Garamond" w:hAnsi="Garamond"/>
        </w:rPr>
        <w:tab/>
        <w:t>Megrendelő</w:t>
      </w:r>
      <w:r w:rsidR="00604CF2">
        <w:rPr>
          <w:rFonts w:ascii="Garamond" w:hAnsi="Garamond"/>
        </w:rPr>
        <w:t>k</w:t>
      </w:r>
      <w:r w:rsidR="00C40E06">
        <w:rPr>
          <w:rFonts w:ascii="Garamond" w:hAnsi="Garamond"/>
        </w:rPr>
        <w:t xml:space="preserve"> észrevételeit;</w:t>
      </w:r>
    </w:p>
    <w:p w14:paraId="438CD1E8"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t xml:space="preserve">e) </w:t>
      </w:r>
      <w:r w:rsidRPr="00EE2B88">
        <w:rPr>
          <w:rFonts w:ascii="Garamond" w:hAnsi="Garamond"/>
        </w:rPr>
        <w:tab/>
        <w:t>a műszaki átadás-átvételi eljárás során felfedezett mennyiségi és minőségi hibákat, hiányokat, hiányosságok megnevezését (jelentősebb tételszám esetén - az átadás-átvételi jegyzőkönyv mellékletét képező - külön hiánypótlási jegyzőkönyv vagy hibajegyzé</w:t>
      </w:r>
      <w:r w:rsidR="00C40E06">
        <w:rPr>
          <w:rFonts w:ascii="Garamond" w:hAnsi="Garamond"/>
        </w:rPr>
        <w:t>k, hiányjegyzék is készíthető);</w:t>
      </w:r>
    </w:p>
    <w:p w14:paraId="0C5D910B"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t xml:space="preserve">f) </w:t>
      </w:r>
      <w:r w:rsidRPr="00EE2B88">
        <w:rPr>
          <w:rFonts w:ascii="Garamond" w:hAnsi="Garamond"/>
        </w:rPr>
        <w:tab/>
        <w:t>a hibás munkarészekre eső kö</w:t>
      </w:r>
      <w:r w:rsidR="00C40E06">
        <w:rPr>
          <w:rFonts w:ascii="Garamond" w:hAnsi="Garamond"/>
        </w:rPr>
        <w:t>ltségvetési összegeket;</w:t>
      </w:r>
    </w:p>
    <w:p w14:paraId="7C920BB7"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t xml:space="preserve">g) </w:t>
      </w:r>
      <w:r w:rsidRPr="00EE2B88">
        <w:rPr>
          <w:rFonts w:ascii="Garamond" w:hAnsi="Garamond"/>
        </w:rPr>
        <w:tab/>
        <w:t>a jogsza</w:t>
      </w:r>
      <w:r w:rsidR="00C40E06">
        <w:rPr>
          <w:rFonts w:ascii="Garamond" w:hAnsi="Garamond"/>
        </w:rPr>
        <w:t>bályban előírt nyilatkozatokat;</w:t>
      </w:r>
    </w:p>
    <w:p w14:paraId="09D85894"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t xml:space="preserve">h) </w:t>
      </w:r>
      <w:r w:rsidRPr="00EE2B88">
        <w:rPr>
          <w:rFonts w:ascii="Garamond" w:hAnsi="Garamond"/>
        </w:rPr>
        <w:tab/>
        <w:t>Megrendelő</w:t>
      </w:r>
      <w:r w:rsidR="00604CF2">
        <w:rPr>
          <w:rFonts w:ascii="Garamond" w:hAnsi="Garamond"/>
        </w:rPr>
        <w:t>k</w:t>
      </w:r>
      <w:r w:rsidRPr="00EE2B88">
        <w:rPr>
          <w:rFonts w:ascii="Garamond" w:hAnsi="Garamond"/>
        </w:rPr>
        <w:t xml:space="preserve"> döntését arról, hogy átveszi</w:t>
      </w:r>
      <w:r w:rsidR="00604CF2">
        <w:rPr>
          <w:rFonts w:ascii="Garamond" w:hAnsi="Garamond"/>
        </w:rPr>
        <w:t>k</w:t>
      </w:r>
      <w:r w:rsidR="00C40E06">
        <w:rPr>
          <w:rFonts w:ascii="Garamond" w:hAnsi="Garamond"/>
        </w:rPr>
        <w:t>-e az építményt;</w:t>
      </w:r>
    </w:p>
    <w:p w14:paraId="4BCAEB39"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lastRenderedPageBreak/>
        <w:t xml:space="preserve">i) </w:t>
      </w:r>
      <w:r w:rsidRPr="00EE2B88">
        <w:rPr>
          <w:rFonts w:ascii="Garamond" w:hAnsi="Garamond"/>
        </w:rPr>
        <w:tab/>
        <w:t>Megrendelő</w:t>
      </w:r>
      <w:r w:rsidR="00604CF2">
        <w:rPr>
          <w:rFonts w:ascii="Garamond" w:hAnsi="Garamond"/>
        </w:rPr>
        <w:t>k</w:t>
      </w:r>
      <w:r w:rsidRPr="00EE2B88">
        <w:rPr>
          <w:rFonts w:ascii="Garamond" w:hAnsi="Garamond"/>
        </w:rPr>
        <w:t xml:space="preserve"> döntését arról, hogy igényt tart</w:t>
      </w:r>
      <w:r w:rsidR="00604CF2">
        <w:rPr>
          <w:rFonts w:ascii="Garamond" w:hAnsi="Garamond"/>
        </w:rPr>
        <w:t>anak</w:t>
      </w:r>
      <w:r w:rsidRPr="00EE2B88">
        <w:rPr>
          <w:rFonts w:ascii="Garamond" w:hAnsi="Garamond"/>
        </w:rPr>
        <w:t>-e a hibák kijavít</w:t>
      </w:r>
      <w:r w:rsidR="00C40E06">
        <w:rPr>
          <w:rFonts w:ascii="Garamond" w:hAnsi="Garamond"/>
        </w:rPr>
        <w:t>ására vagy árengedményt kér, és</w:t>
      </w:r>
    </w:p>
    <w:p w14:paraId="42AED228" w14:textId="77777777" w:rsidR="00824E8E" w:rsidRPr="00EE2B88" w:rsidRDefault="00824E8E" w:rsidP="0064281A">
      <w:pPr>
        <w:pStyle w:val="Default"/>
        <w:widowControl w:val="0"/>
        <w:spacing w:line="264" w:lineRule="auto"/>
        <w:ind w:left="900" w:hanging="540"/>
        <w:jc w:val="both"/>
        <w:rPr>
          <w:rFonts w:ascii="Garamond" w:hAnsi="Garamond"/>
        </w:rPr>
      </w:pPr>
      <w:r w:rsidRPr="00EE2B88">
        <w:rPr>
          <w:rFonts w:ascii="Garamond" w:hAnsi="Garamond"/>
        </w:rPr>
        <w:t xml:space="preserve">j) </w:t>
      </w:r>
      <w:r w:rsidRPr="00EE2B88">
        <w:rPr>
          <w:rFonts w:ascii="Garamond" w:hAnsi="Garamond"/>
        </w:rPr>
        <w:tab/>
        <w:t>a résztvevők alá</w:t>
      </w:r>
      <w:r w:rsidR="00C40E06">
        <w:rPr>
          <w:rFonts w:ascii="Garamond" w:hAnsi="Garamond"/>
        </w:rPr>
        <w:t>írását.</w:t>
      </w:r>
    </w:p>
    <w:p w14:paraId="47C12A50" w14:textId="77777777" w:rsidR="00824E8E" w:rsidRPr="00EE2B88" w:rsidRDefault="00824E8E" w:rsidP="0064281A">
      <w:pPr>
        <w:suppressAutoHyphens w:val="0"/>
        <w:spacing w:line="264" w:lineRule="auto"/>
        <w:rPr>
          <w:rFonts w:ascii="Garamond" w:hAnsi="Garamond"/>
        </w:rPr>
      </w:pPr>
    </w:p>
    <w:p w14:paraId="58811A79" w14:textId="77777777" w:rsidR="00824E8E" w:rsidRPr="00EE2B88" w:rsidRDefault="00824E8E" w:rsidP="0064281A">
      <w:pPr>
        <w:suppressAutoHyphens w:val="0"/>
        <w:spacing w:line="264" w:lineRule="auto"/>
        <w:rPr>
          <w:rFonts w:ascii="Garamond" w:hAnsi="Garamond"/>
        </w:rPr>
      </w:pPr>
      <w:r w:rsidRPr="00EE2B88">
        <w:rPr>
          <w:rFonts w:ascii="Garamond" w:hAnsi="Garamond"/>
        </w:rPr>
        <w:t>Ha Megrendelő</w:t>
      </w:r>
      <w:r w:rsidR="00604CF2">
        <w:rPr>
          <w:rFonts w:ascii="Garamond" w:hAnsi="Garamond"/>
        </w:rPr>
        <w:t>k</w:t>
      </w:r>
      <w:r w:rsidRPr="00EE2B88">
        <w:rPr>
          <w:rFonts w:ascii="Garamond" w:hAnsi="Garamond"/>
        </w:rPr>
        <w:t xml:space="preserve"> a hibák, hiányok, hiányosságok kijavítását kéri</w:t>
      </w:r>
      <w:r w:rsidR="00604CF2">
        <w:rPr>
          <w:rFonts w:ascii="Garamond" w:hAnsi="Garamond"/>
        </w:rPr>
        <w:t>k</w:t>
      </w:r>
      <w:r w:rsidRPr="00EE2B88">
        <w:rPr>
          <w:rFonts w:ascii="Garamond" w:hAnsi="Garamond"/>
        </w:rPr>
        <w:t>, a műszaki átadás-átvételi jegyzőkönyvnek tartalmaznia kell a kijavítás határidejét, valamint a kijavításért és az átvételért felelős személy megnevezését. Ha hiánypótlási jegyzőkönyv vagy hibajegyzék, hiányjegyzék is készült, akkor azt a Vállalkozónak alá kell írnia.</w:t>
      </w:r>
    </w:p>
    <w:p w14:paraId="6BE184DF" w14:textId="77777777" w:rsidR="00824E8E" w:rsidRPr="00EE2B88" w:rsidRDefault="00824E8E" w:rsidP="0064281A">
      <w:pPr>
        <w:suppressAutoHyphens w:val="0"/>
        <w:spacing w:line="264" w:lineRule="auto"/>
        <w:rPr>
          <w:rFonts w:ascii="Garamond" w:hAnsi="Garamond"/>
        </w:rPr>
      </w:pPr>
    </w:p>
    <w:p w14:paraId="45B354F3"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 Vállalkozó felelős műszaki vezetője a mennyiségi és minőségi hibák, hiányosságok kijavítását követően átadja a szerződésben vállalt és elvégzett tevékenységet tartalmazó teljesítési összesítőt</w:t>
      </w:r>
      <w:r w:rsidR="00C40E06">
        <w:rPr>
          <w:rFonts w:ascii="Garamond" w:hAnsi="Garamond"/>
        </w:rPr>
        <w:t xml:space="preserve"> az építési műszaki ellenőrnek.</w:t>
      </w:r>
    </w:p>
    <w:p w14:paraId="0BCEC486" w14:textId="77777777" w:rsidR="00824E8E" w:rsidRPr="00EE2B88" w:rsidRDefault="00824E8E" w:rsidP="0064281A">
      <w:pPr>
        <w:pStyle w:val="Default"/>
        <w:widowControl w:val="0"/>
        <w:spacing w:line="264" w:lineRule="auto"/>
        <w:jc w:val="both"/>
        <w:rPr>
          <w:rFonts w:ascii="Garamond" w:hAnsi="Garamond"/>
        </w:rPr>
      </w:pPr>
    </w:p>
    <w:p w14:paraId="1655FEC8"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 xml:space="preserve">Az építési műszaki ellenőr az ellenőrzést követően teljesítésigazolást állít ki az elvégzett építőipari kivitelezési tevékenységről, annak mértékéről, mennyiségéről és minőségéről, a </w:t>
      </w:r>
      <w:r w:rsidR="00343CAC">
        <w:rPr>
          <w:rFonts w:ascii="Garamond" w:hAnsi="Garamond"/>
        </w:rPr>
        <w:t>v</w:t>
      </w:r>
      <w:r w:rsidRPr="00EE2B88">
        <w:rPr>
          <w:rFonts w:ascii="Garamond" w:hAnsi="Garamond"/>
        </w:rPr>
        <w:t xml:space="preserve">állalkozói készültségjelentés figyelembevételével, és ez alapján javaslatot tesz a </w:t>
      </w:r>
      <w:r w:rsidR="00343CAC">
        <w:rPr>
          <w:rFonts w:ascii="Garamond" w:hAnsi="Garamond"/>
        </w:rPr>
        <w:t>v</w:t>
      </w:r>
      <w:r w:rsidRPr="00EE2B88">
        <w:rPr>
          <w:rFonts w:ascii="Garamond" w:hAnsi="Garamond"/>
        </w:rPr>
        <w:t>állalkozói s</w:t>
      </w:r>
      <w:r w:rsidR="00C40E06">
        <w:rPr>
          <w:rFonts w:ascii="Garamond" w:hAnsi="Garamond"/>
        </w:rPr>
        <w:t>zámla kiállításának tartalmára.</w:t>
      </w:r>
    </w:p>
    <w:p w14:paraId="7C1BF7AC" w14:textId="77777777" w:rsidR="00824E8E" w:rsidRPr="00EE2B88" w:rsidRDefault="00824E8E" w:rsidP="0064281A">
      <w:pPr>
        <w:pStyle w:val="Default"/>
        <w:widowControl w:val="0"/>
        <w:spacing w:line="264" w:lineRule="auto"/>
        <w:jc w:val="both"/>
        <w:rPr>
          <w:rFonts w:ascii="Garamond" w:hAnsi="Garamond"/>
        </w:rPr>
      </w:pPr>
    </w:p>
    <w:p w14:paraId="57F98A74" w14:textId="77777777" w:rsidR="00824E8E" w:rsidRPr="00EE2B88" w:rsidRDefault="00824E8E" w:rsidP="0064281A">
      <w:pPr>
        <w:pStyle w:val="Default"/>
        <w:widowControl w:val="0"/>
        <w:spacing w:line="264" w:lineRule="auto"/>
        <w:jc w:val="both"/>
        <w:rPr>
          <w:rFonts w:ascii="Garamond" w:hAnsi="Garamond"/>
        </w:rPr>
      </w:pPr>
      <w:r w:rsidRPr="00773B48">
        <w:rPr>
          <w:rFonts w:ascii="Garamond" w:hAnsi="Garamond"/>
        </w:rPr>
        <w:t>Megrendelő</w:t>
      </w:r>
      <w:r w:rsidR="00343CAC" w:rsidRPr="00773B48">
        <w:rPr>
          <w:rFonts w:ascii="Garamond" w:hAnsi="Garamond"/>
        </w:rPr>
        <w:t>k</w:t>
      </w:r>
      <w:r w:rsidRPr="00773B48">
        <w:rPr>
          <w:rFonts w:ascii="Garamond" w:hAnsi="Garamond"/>
        </w:rPr>
        <w:t xml:space="preserve"> a birtokbaadási eljárást megelőzően a teljesítésigazolás</w:t>
      </w:r>
      <w:r w:rsidRPr="00EE2B88">
        <w:rPr>
          <w:rFonts w:ascii="Garamond" w:hAnsi="Garamond"/>
        </w:rPr>
        <w:t xml:space="preserve"> alapján kiállított számla ellenértékét fizeti</w:t>
      </w:r>
      <w:r w:rsidR="00343CAC">
        <w:rPr>
          <w:rFonts w:ascii="Garamond" w:hAnsi="Garamond"/>
        </w:rPr>
        <w:t>k</w:t>
      </w:r>
      <w:r w:rsidRPr="00EE2B88">
        <w:rPr>
          <w:rFonts w:ascii="Garamond" w:hAnsi="Garamond"/>
        </w:rPr>
        <w:t xml:space="preserve"> ki a Válla</w:t>
      </w:r>
      <w:r w:rsidR="00C40E06">
        <w:rPr>
          <w:rFonts w:ascii="Garamond" w:hAnsi="Garamond"/>
        </w:rPr>
        <w:t>lkozónak.</w:t>
      </w:r>
    </w:p>
    <w:p w14:paraId="1B415F7B" w14:textId="77777777" w:rsidR="00824E8E" w:rsidRPr="00EE2B88" w:rsidRDefault="00824E8E" w:rsidP="0064281A">
      <w:pPr>
        <w:pStyle w:val="Default"/>
        <w:widowControl w:val="0"/>
        <w:spacing w:line="264" w:lineRule="auto"/>
        <w:jc w:val="both"/>
        <w:rPr>
          <w:rFonts w:ascii="Garamond" w:hAnsi="Garamond"/>
        </w:rPr>
      </w:pPr>
    </w:p>
    <w:p w14:paraId="35F8B545"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Megrendelő</w:t>
      </w:r>
      <w:r w:rsidR="00343CAC">
        <w:rPr>
          <w:rFonts w:ascii="Garamond" w:hAnsi="Garamond"/>
        </w:rPr>
        <w:t>k</w:t>
      </w:r>
      <w:r w:rsidRPr="00EE2B88">
        <w:rPr>
          <w:rFonts w:ascii="Garamond" w:hAnsi="Garamond"/>
        </w:rPr>
        <w:t xml:space="preserve"> a munkák átvételét mindaddig megtagadhatj</w:t>
      </w:r>
      <w:r w:rsidR="00343CAC">
        <w:rPr>
          <w:rFonts w:ascii="Garamond" w:hAnsi="Garamond"/>
        </w:rPr>
        <w:t>ák</w:t>
      </w:r>
      <w:r w:rsidRPr="00EE2B88">
        <w:rPr>
          <w:rFonts w:ascii="Garamond" w:hAnsi="Garamond"/>
        </w:rPr>
        <w:t>, amíg bármely, a rendeltetésszerű használatot befolyásoló hiba, vagy hiány áll fenn. Nem tekinthető rendeltetésszerű használatra alkalmasnak a teljesítés, ha több kisebb jelentőségű hiba javítása a szerződés tárgyának zavartalan használatát akadályozza, vagy a hibák megszüntetése során a szerződés tárgyának hasz</w:t>
      </w:r>
      <w:r w:rsidR="00C40E06">
        <w:rPr>
          <w:rFonts w:ascii="Garamond" w:hAnsi="Garamond"/>
        </w:rPr>
        <w:t>nálata balesetveszéllyel járna.</w:t>
      </w:r>
    </w:p>
    <w:p w14:paraId="214EEBC3" w14:textId="77777777" w:rsidR="00824E8E" w:rsidRPr="00EE2B88" w:rsidRDefault="00824E8E" w:rsidP="0064281A">
      <w:pPr>
        <w:pStyle w:val="Default"/>
        <w:widowControl w:val="0"/>
        <w:spacing w:line="264" w:lineRule="auto"/>
        <w:jc w:val="both"/>
        <w:rPr>
          <w:rFonts w:ascii="Garamond" w:hAnsi="Garamond"/>
        </w:rPr>
      </w:pPr>
    </w:p>
    <w:p w14:paraId="6BB76D8E" w14:textId="77777777" w:rsidR="00824E8E" w:rsidRDefault="00824E8E" w:rsidP="0064281A">
      <w:pPr>
        <w:pStyle w:val="Default"/>
        <w:widowControl w:val="0"/>
        <w:spacing w:line="264" w:lineRule="auto"/>
        <w:jc w:val="both"/>
        <w:rPr>
          <w:rFonts w:ascii="Garamond" w:hAnsi="Garamond"/>
        </w:rPr>
      </w:pPr>
      <w:r>
        <w:rPr>
          <w:rFonts w:ascii="Garamond" w:hAnsi="Garamond"/>
          <w:b/>
          <w:bCs/>
        </w:rPr>
        <w:t>1</w:t>
      </w:r>
      <w:r w:rsidR="00C35D60">
        <w:rPr>
          <w:rFonts w:ascii="Garamond" w:hAnsi="Garamond"/>
          <w:b/>
          <w:bCs/>
        </w:rPr>
        <w:t>0</w:t>
      </w:r>
      <w:r w:rsidRPr="00EE2B88">
        <w:rPr>
          <w:rFonts w:ascii="Garamond" w:hAnsi="Garamond"/>
          <w:b/>
          <w:bCs/>
        </w:rPr>
        <w:t xml:space="preserve">. </w:t>
      </w:r>
      <w:r w:rsidRPr="00EE2B88">
        <w:rPr>
          <w:rFonts w:ascii="Garamond" w:hAnsi="Garamond"/>
        </w:rPr>
        <w:t>Felek rögzítik, hogy az átvétel során a szerződésszerű teljesítéshez nélkülözhetetlen a Közbeszerzési Eljárás során értékelési részszempontként meghatározott vállalások, tulajdonságok teljesítése. Az értékelési részszempontok körében vállaltak teljesülésének hiánya tehát polgári jogi értelemben véve nem jelentéktelen hiba, így az ajánlatban vállaltak teljesülésének elmaradása okán Megrendelő</w:t>
      </w:r>
      <w:r w:rsidR="00EC55C3">
        <w:rPr>
          <w:rFonts w:ascii="Garamond" w:hAnsi="Garamond"/>
        </w:rPr>
        <w:t>k</w:t>
      </w:r>
      <w:r w:rsidRPr="00EE2B88">
        <w:rPr>
          <w:rFonts w:ascii="Garamond" w:hAnsi="Garamond"/>
        </w:rPr>
        <w:t xml:space="preserve"> a Ptk. 6:159. § (2) bekezdése szerinti valamennyi kellékszavatossági jogot gyakorolhatj</w:t>
      </w:r>
      <w:r w:rsidR="00EC55C3">
        <w:rPr>
          <w:rFonts w:ascii="Garamond" w:hAnsi="Garamond"/>
        </w:rPr>
        <w:t>ák</w:t>
      </w:r>
      <w:r w:rsidR="00C40E06">
        <w:rPr>
          <w:rFonts w:ascii="Garamond" w:hAnsi="Garamond"/>
        </w:rPr>
        <w:t>.</w:t>
      </w:r>
    </w:p>
    <w:p w14:paraId="76F2D8FE" w14:textId="77777777" w:rsidR="00C35D60" w:rsidRDefault="00C35D60" w:rsidP="0064281A">
      <w:pPr>
        <w:pStyle w:val="Default"/>
        <w:widowControl w:val="0"/>
        <w:spacing w:line="264" w:lineRule="auto"/>
        <w:jc w:val="both"/>
        <w:rPr>
          <w:rFonts w:ascii="Garamond" w:hAnsi="Garamond"/>
        </w:rPr>
      </w:pPr>
    </w:p>
    <w:p w14:paraId="5D7B8494" w14:textId="77777777" w:rsidR="00824E8E" w:rsidRPr="00523CEC" w:rsidRDefault="00824E8E" w:rsidP="0064281A">
      <w:pPr>
        <w:suppressAutoHyphens w:val="0"/>
        <w:autoSpaceDE/>
        <w:spacing w:line="264" w:lineRule="auto"/>
        <w:rPr>
          <w:rFonts w:ascii="Garamond" w:hAnsi="Garamond"/>
        </w:rPr>
      </w:pPr>
      <w:r>
        <w:rPr>
          <w:rFonts w:ascii="Garamond" w:hAnsi="Garamond"/>
          <w:b/>
        </w:rPr>
        <w:t>1</w:t>
      </w:r>
      <w:r w:rsidR="00C35D60">
        <w:rPr>
          <w:rFonts w:ascii="Garamond" w:hAnsi="Garamond"/>
          <w:b/>
        </w:rPr>
        <w:t>1</w:t>
      </w:r>
      <w:r w:rsidRPr="00B377A3">
        <w:rPr>
          <w:rFonts w:ascii="Garamond" w:hAnsi="Garamond"/>
          <w:b/>
        </w:rPr>
        <w:t>.</w:t>
      </w:r>
      <w:r>
        <w:rPr>
          <w:rFonts w:ascii="Garamond" w:hAnsi="Garamond"/>
        </w:rPr>
        <w:t xml:space="preserve"> </w:t>
      </w:r>
      <w:r w:rsidRPr="00523CEC">
        <w:rPr>
          <w:rFonts w:ascii="Garamond" w:hAnsi="Garamond"/>
        </w:rPr>
        <w:t xml:space="preserve">Felek megállapodnak abban, hogy a jelen szerződés alapján a Vállalkozó által készítendő, szerzői jogi védelem alatt álló alkotások </w:t>
      </w:r>
      <w:r>
        <w:rPr>
          <w:rFonts w:ascii="Garamond" w:hAnsi="Garamond"/>
        </w:rPr>
        <w:t>(</w:t>
      </w:r>
      <w:r w:rsidR="00243C3E">
        <w:rPr>
          <w:rFonts w:ascii="Garamond" w:hAnsi="Garamond"/>
        </w:rPr>
        <w:t xml:space="preserve">így különösen a </w:t>
      </w:r>
      <w:r>
        <w:rPr>
          <w:rFonts w:ascii="Garamond" w:hAnsi="Garamond"/>
        </w:rPr>
        <w:t xml:space="preserve">kiviteli tervdokumentáció) </w:t>
      </w:r>
      <w:r w:rsidRPr="00523CEC">
        <w:rPr>
          <w:rFonts w:ascii="Garamond" w:hAnsi="Garamond"/>
        </w:rPr>
        <w:t>vonatkozásában a Megrendelő</w:t>
      </w:r>
      <w:r w:rsidR="00243C3E">
        <w:rPr>
          <w:rFonts w:ascii="Garamond" w:hAnsi="Garamond"/>
        </w:rPr>
        <w:t>k</w:t>
      </w:r>
      <w:r w:rsidRPr="00523CEC">
        <w:rPr>
          <w:rFonts w:ascii="Garamond" w:hAnsi="Garamond"/>
        </w:rPr>
        <w:t xml:space="preserve"> a rész</w:t>
      </w:r>
      <w:r w:rsidR="00243C3E">
        <w:rPr>
          <w:rFonts w:ascii="Garamond" w:hAnsi="Garamond"/>
        </w:rPr>
        <w:t>ük</w:t>
      </w:r>
      <w:r w:rsidRPr="00523CEC">
        <w:rPr>
          <w:rFonts w:ascii="Garamond" w:hAnsi="Garamond"/>
        </w:rPr>
        <w:t>re történő átadással teljes, átruházható, és korlátozásmentes (térben, időben, felhasználási módban) felhasználási jogot szerez</w:t>
      </w:r>
      <w:r w:rsidR="00243C3E">
        <w:rPr>
          <w:rFonts w:ascii="Garamond" w:hAnsi="Garamond"/>
        </w:rPr>
        <w:t>nek</w:t>
      </w:r>
      <w:r w:rsidRPr="00523CEC">
        <w:rPr>
          <w:rFonts w:ascii="Garamond" w:hAnsi="Garamond"/>
        </w:rPr>
        <w:t>. A felhasználási jog ellenértékét a vállalkozói díj tartalmazza.</w:t>
      </w:r>
      <w:r>
        <w:rPr>
          <w:rFonts w:ascii="Garamond" w:hAnsi="Garamond"/>
        </w:rPr>
        <w:t xml:space="preserve"> </w:t>
      </w:r>
      <w:r w:rsidRPr="00523CEC">
        <w:rPr>
          <w:rFonts w:ascii="Garamond" w:hAnsi="Garamond"/>
        </w:rPr>
        <w:t xml:space="preserve">Felek megállapodnak abban, hogy a </w:t>
      </w:r>
      <w:r w:rsidR="00243C3E">
        <w:rPr>
          <w:rFonts w:ascii="Garamond" w:hAnsi="Garamond"/>
        </w:rPr>
        <w:t>M</w:t>
      </w:r>
      <w:r w:rsidRPr="00523CEC">
        <w:rPr>
          <w:rFonts w:ascii="Garamond" w:hAnsi="Garamond"/>
        </w:rPr>
        <w:t>egrendelő</w:t>
      </w:r>
      <w:r w:rsidR="00243C3E">
        <w:rPr>
          <w:rFonts w:ascii="Garamond" w:hAnsi="Garamond"/>
        </w:rPr>
        <w:t>k</w:t>
      </w:r>
      <w:r w:rsidRPr="00523CEC">
        <w:rPr>
          <w:rFonts w:ascii="Garamond" w:hAnsi="Garamond"/>
        </w:rPr>
        <w:t xml:space="preserve"> a rendelkezés jog</w:t>
      </w:r>
      <w:r w:rsidR="00243C3E">
        <w:rPr>
          <w:rFonts w:ascii="Garamond" w:hAnsi="Garamond"/>
        </w:rPr>
        <w:t>ukat</w:t>
      </w:r>
      <w:r w:rsidRPr="00523CEC">
        <w:rPr>
          <w:rFonts w:ascii="Garamond" w:hAnsi="Garamond"/>
        </w:rPr>
        <w:t xml:space="preserve"> jelen szerződéssel kiköti</w:t>
      </w:r>
      <w:r w:rsidR="00243C3E">
        <w:rPr>
          <w:rFonts w:ascii="Garamond" w:hAnsi="Garamond"/>
        </w:rPr>
        <w:t>k</w:t>
      </w:r>
      <w:r w:rsidRPr="00523CEC">
        <w:rPr>
          <w:rFonts w:ascii="Garamond" w:hAnsi="Garamond"/>
        </w:rPr>
        <w:t xml:space="preserve">, így </w:t>
      </w:r>
      <w:r w:rsidR="00243C3E">
        <w:rPr>
          <w:rFonts w:ascii="Garamond" w:hAnsi="Garamond"/>
        </w:rPr>
        <w:t>V</w:t>
      </w:r>
      <w:r w:rsidRPr="00523CEC">
        <w:rPr>
          <w:rFonts w:ascii="Garamond" w:hAnsi="Garamond"/>
        </w:rPr>
        <w:t xml:space="preserve">állalkozó a szellemi alkotást csak saját belső tevékenységéhez használhatja fel, nyilvánosságra nem hozhatja, harmadik személlyel nem közölheti; ilyen esetben a szellemi alkotással </w:t>
      </w:r>
      <w:r w:rsidR="00243C3E">
        <w:rPr>
          <w:rFonts w:ascii="Garamond" w:hAnsi="Garamond"/>
        </w:rPr>
        <w:t>M</w:t>
      </w:r>
      <w:r w:rsidRPr="00523CEC">
        <w:rPr>
          <w:rFonts w:ascii="Garamond" w:hAnsi="Garamond"/>
        </w:rPr>
        <w:t>egrendelő</w:t>
      </w:r>
      <w:r w:rsidR="00243C3E">
        <w:rPr>
          <w:rFonts w:ascii="Garamond" w:hAnsi="Garamond"/>
        </w:rPr>
        <w:t>k szabadon rendelkeznek</w:t>
      </w:r>
      <w:r w:rsidRPr="00523CEC">
        <w:rPr>
          <w:rFonts w:ascii="Garamond" w:hAnsi="Garamond"/>
        </w:rPr>
        <w:t>.</w:t>
      </w:r>
      <w:r>
        <w:rPr>
          <w:rFonts w:ascii="Garamond" w:hAnsi="Garamond"/>
        </w:rPr>
        <w:t xml:space="preserve"> </w:t>
      </w:r>
      <w:r w:rsidRPr="00523CEC">
        <w:rPr>
          <w:rFonts w:ascii="Garamond" w:hAnsi="Garamond"/>
        </w:rPr>
        <w:t>Felek rögzítik, hogy a Megrendelő által átadott terveket, adott esetben egyéb a szerzői jog által védett dokumentumokat Vállalkozó kizárólag csak a jelen szerződés teljesítéséhez használhatja fel, egyebekben azon semmiféle felhasználási jogot nem szerez. Ennek megsértéséből eredő valamennyi hátrányos jogkövetkezmény a Vállalkozót terheli. A jelen szerződés körében történő fentiek szerinti felhasználás után Vállalkozónak a Megrendelő</w:t>
      </w:r>
      <w:r w:rsidR="00243C3E">
        <w:rPr>
          <w:rFonts w:ascii="Garamond" w:hAnsi="Garamond"/>
        </w:rPr>
        <w:t>k</w:t>
      </w:r>
      <w:r w:rsidRPr="00523CEC">
        <w:rPr>
          <w:rFonts w:ascii="Garamond" w:hAnsi="Garamond"/>
        </w:rPr>
        <w:t xml:space="preserve"> felé nem kell ellenértéket megfizetnie.</w:t>
      </w:r>
    </w:p>
    <w:p w14:paraId="669A08CA" w14:textId="77777777" w:rsidR="00824E8E" w:rsidRDefault="00824E8E" w:rsidP="0064281A">
      <w:pPr>
        <w:pStyle w:val="Default"/>
        <w:widowControl w:val="0"/>
        <w:spacing w:line="264" w:lineRule="auto"/>
        <w:jc w:val="both"/>
        <w:rPr>
          <w:rFonts w:ascii="Garamond" w:hAnsi="Garamond"/>
        </w:rPr>
      </w:pPr>
    </w:p>
    <w:p w14:paraId="3E502438" w14:textId="77777777" w:rsidR="00C35D60" w:rsidRPr="00EE2B88" w:rsidRDefault="00C35D60" w:rsidP="0064281A">
      <w:pPr>
        <w:pStyle w:val="Default"/>
        <w:widowControl w:val="0"/>
        <w:spacing w:line="264" w:lineRule="auto"/>
        <w:jc w:val="both"/>
        <w:rPr>
          <w:rFonts w:ascii="Garamond" w:hAnsi="Garamond"/>
        </w:rPr>
      </w:pPr>
    </w:p>
    <w:p w14:paraId="238A5555" w14:textId="77777777" w:rsidR="00824E8E" w:rsidRPr="00EE2B88" w:rsidRDefault="00824E8E" w:rsidP="0064281A">
      <w:pPr>
        <w:pStyle w:val="Default"/>
        <w:widowControl w:val="0"/>
        <w:spacing w:line="264" w:lineRule="auto"/>
        <w:jc w:val="center"/>
        <w:rPr>
          <w:rFonts w:ascii="Garamond" w:hAnsi="Garamond"/>
        </w:rPr>
      </w:pPr>
      <w:r>
        <w:rPr>
          <w:rFonts w:ascii="Garamond" w:hAnsi="Garamond"/>
          <w:b/>
          <w:bCs/>
        </w:rPr>
        <w:t>VI</w:t>
      </w:r>
      <w:r w:rsidRPr="00EE2B88">
        <w:rPr>
          <w:rFonts w:ascii="Garamond" w:hAnsi="Garamond"/>
          <w:b/>
          <w:bCs/>
        </w:rPr>
        <w:t>. MEGRENDELŐ JOGAI ÉS KÖTELEZETTSÉGEI</w:t>
      </w:r>
    </w:p>
    <w:p w14:paraId="0CF86151" w14:textId="77777777" w:rsidR="00824E8E" w:rsidRPr="00EE2B88" w:rsidRDefault="00824E8E" w:rsidP="0064281A">
      <w:pPr>
        <w:pStyle w:val="Default"/>
        <w:widowControl w:val="0"/>
        <w:spacing w:line="264" w:lineRule="auto"/>
        <w:jc w:val="both"/>
        <w:rPr>
          <w:rFonts w:ascii="Garamond" w:hAnsi="Garamond"/>
        </w:rPr>
      </w:pPr>
    </w:p>
    <w:p w14:paraId="2FBA262F" w14:textId="77777777" w:rsidR="00824E8E" w:rsidRPr="00EE2B88" w:rsidRDefault="00824E8E" w:rsidP="0064281A">
      <w:pPr>
        <w:pStyle w:val="Default"/>
        <w:widowControl w:val="0"/>
        <w:spacing w:line="264" w:lineRule="auto"/>
        <w:jc w:val="both"/>
        <w:rPr>
          <w:rFonts w:ascii="Garamond" w:hAnsi="Garamond"/>
        </w:rPr>
      </w:pPr>
      <w:r w:rsidRPr="00C0683A">
        <w:rPr>
          <w:rFonts w:ascii="Garamond" w:hAnsi="Garamond"/>
          <w:b/>
        </w:rPr>
        <w:t>1.</w:t>
      </w:r>
      <w:r>
        <w:rPr>
          <w:rFonts w:ascii="Garamond" w:hAnsi="Garamond"/>
        </w:rPr>
        <w:t xml:space="preserve"> </w:t>
      </w:r>
      <w:r w:rsidRPr="00EE2B88">
        <w:rPr>
          <w:rFonts w:ascii="Garamond" w:hAnsi="Garamond"/>
        </w:rPr>
        <w:t>A Megrendelő</w:t>
      </w:r>
      <w:r w:rsidR="00C97837">
        <w:rPr>
          <w:rFonts w:ascii="Garamond" w:hAnsi="Garamond"/>
        </w:rPr>
        <w:t>k</w:t>
      </w:r>
      <w:r w:rsidRPr="00EE2B88">
        <w:rPr>
          <w:rFonts w:ascii="Garamond" w:hAnsi="Garamond"/>
        </w:rPr>
        <w:t xml:space="preserve"> jogosult</w:t>
      </w:r>
      <w:r w:rsidR="00C97837">
        <w:rPr>
          <w:rFonts w:ascii="Garamond" w:hAnsi="Garamond"/>
        </w:rPr>
        <w:t>ak</w:t>
      </w:r>
      <w:r w:rsidR="00C40E06">
        <w:rPr>
          <w:rFonts w:ascii="Garamond" w:hAnsi="Garamond"/>
        </w:rPr>
        <w:t>:</w:t>
      </w:r>
    </w:p>
    <w:p w14:paraId="1357B70A" w14:textId="77777777" w:rsidR="00824E8E" w:rsidRPr="00EE2B88" w:rsidRDefault="00824E8E" w:rsidP="0064281A">
      <w:pPr>
        <w:pStyle w:val="Default"/>
        <w:widowControl w:val="0"/>
        <w:spacing w:line="264" w:lineRule="auto"/>
        <w:jc w:val="both"/>
        <w:rPr>
          <w:rFonts w:ascii="Garamond" w:hAnsi="Garamond"/>
        </w:rPr>
      </w:pPr>
    </w:p>
    <w:p w14:paraId="2715A592" w14:textId="77777777" w:rsidR="00824E8E" w:rsidRPr="00EE2B88" w:rsidRDefault="00824E8E" w:rsidP="0064281A">
      <w:pPr>
        <w:pStyle w:val="Default"/>
        <w:widowControl w:val="0"/>
        <w:numPr>
          <w:ilvl w:val="0"/>
          <w:numId w:val="4"/>
        </w:numPr>
        <w:spacing w:line="264" w:lineRule="auto"/>
        <w:jc w:val="both"/>
        <w:rPr>
          <w:rFonts w:ascii="Garamond" w:hAnsi="Garamond"/>
        </w:rPr>
      </w:pPr>
      <w:r w:rsidRPr="00EE2B88">
        <w:rPr>
          <w:rFonts w:ascii="Garamond" w:hAnsi="Garamond"/>
        </w:rPr>
        <w:t>Más vállalkozóval elvégeztetni a kifogásolt vagy hiányolt munkákat a Vállalkozó költségére - akár a Vállalkozó ajánlati áránál magasabb áron is -, ha felszólítására a Vállalkozó a kifogásolt, vagy hiányolt munkákat nem javítja ki, illetve nem pótolja, a Vállalkozó garanciális felelő</w:t>
      </w:r>
      <w:r w:rsidR="00C40E06">
        <w:rPr>
          <w:rFonts w:ascii="Garamond" w:hAnsi="Garamond"/>
        </w:rPr>
        <w:t>sségvállalásának megtartásával.</w:t>
      </w:r>
    </w:p>
    <w:p w14:paraId="047D8897" w14:textId="77777777" w:rsidR="00824E8E" w:rsidRPr="00EE2B88" w:rsidRDefault="00824E8E" w:rsidP="0064281A">
      <w:pPr>
        <w:pStyle w:val="Default"/>
        <w:widowControl w:val="0"/>
        <w:numPr>
          <w:ilvl w:val="0"/>
          <w:numId w:val="3"/>
        </w:numPr>
        <w:spacing w:line="264" w:lineRule="auto"/>
        <w:jc w:val="both"/>
        <w:rPr>
          <w:rFonts w:ascii="Garamond" w:hAnsi="Garamond"/>
        </w:rPr>
      </w:pPr>
      <w:r w:rsidRPr="00EE2B88">
        <w:rPr>
          <w:rFonts w:ascii="Garamond" w:hAnsi="Garamond"/>
        </w:rPr>
        <w:t>Vállalkozónak a jelen szerződésben vállalt feladatai ellátásával kapcsolatos tevékenységét önállóan vagy megbízólevéllel ellátott képviselője révén ellenőrizni olyan módon, hogy a Vállalkozó teljesítését a Megrendelő ez irán</w:t>
      </w:r>
      <w:r w:rsidR="00C40E06">
        <w:rPr>
          <w:rFonts w:ascii="Garamond" w:hAnsi="Garamond"/>
        </w:rPr>
        <w:t>yú tevékenysége ne akadályozza.</w:t>
      </w:r>
    </w:p>
    <w:p w14:paraId="5EEDC552" w14:textId="77777777" w:rsidR="00824E8E" w:rsidRPr="00EE2B88" w:rsidRDefault="00824E8E" w:rsidP="0064281A">
      <w:pPr>
        <w:pStyle w:val="Default"/>
        <w:widowControl w:val="0"/>
        <w:numPr>
          <w:ilvl w:val="0"/>
          <w:numId w:val="3"/>
        </w:numPr>
        <w:spacing w:line="264" w:lineRule="auto"/>
        <w:jc w:val="both"/>
        <w:rPr>
          <w:rFonts w:ascii="Garamond" w:hAnsi="Garamond"/>
        </w:rPr>
      </w:pPr>
      <w:r w:rsidRPr="00EE2B88">
        <w:rPr>
          <w:rFonts w:ascii="Garamond" w:hAnsi="Garamond"/>
        </w:rPr>
        <w:t xml:space="preserve">A jelen szerződés szerinti pótmunkát más </w:t>
      </w:r>
      <w:r w:rsidR="001B41F8">
        <w:rPr>
          <w:rFonts w:ascii="Garamond" w:hAnsi="Garamond"/>
        </w:rPr>
        <w:t>v</w:t>
      </w:r>
      <w:r w:rsidRPr="00EE2B88">
        <w:rPr>
          <w:rFonts w:ascii="Garamond" w:hAnsi="Garamond"/>
        </w:rPr>
        <w:t>állalkozóval elvégeztetni, figy</w:t>
      </w:r>
      <w:r w:rsidR="00C40E06">
        <w:rPr>
          <w:rFonts w:ascii="Garamond" w:hAnsi="Garamond"/>
        </w:rPr>
        <w:t>elemmel a Kbt. rendelkezéseire.</w:t>
      </w:r>
    </w:p>
    <w:p w14:paraId="62B7CB08" w14:textId="77777777" w:rsidR="00824E8E" w:rsidRDefault="00824E8E" w:rsidP="0064281A">
      <w:pPr>
        <w:pStyle w:val="Default"/>
        <w:widowControl w:val="0"/>
        <w:spacing w:line="264" w:lineRule="auto"/>
        <w:jc w:val="both"/>
        <w:rPr>
          <w:rFonts w:ascii="Garamond" w:hAnsi="Garamond"/>
        </w:rPr>
      </w:pPr>
    </w:p>
    <w:p w14:paraId="3FF4CF7E" w14:textId="4B1AF196" w:rsidR="00E87000" w:rsidRDefault="00E87000" w:rsidP="0064281A">
      <w:pPr>
        <w:pStyle w:val="Default"/>
        <w:widowControl w:val="0"/>
        <w:spacing w:line="264" w:lineRule="auto"/>
        <w:jc w:val="both"/>
        <w:rPr>
          <w:rFonts w:ascii="Garamond" w:hAnsi="Garamond"/>
        </w:rPr>
      </w:pPr>
      <w:r w:rsidRPr="00C0683A">
        <w:rPr>
          <w:rFonts w:ascii="Garamond" w:hAnsi="Garamond"/>
          <w:b/>
        </w:rPr>
        <w:t>2.</w:t>
      </w:r>
      <w:r>
        <w:rPr>
          <w:rFonts w:ascii="Garamond" w:hAnsi="Garamond"/>
          <w:b/>
        </w:rPr>
        <w:t xml:space="preserve"> </w:t>
      </w:r>
      <w:r>
        <w:rPr>
          <w:rFonts w:ascii="Garamond" w:hAnsi="Garamond"/>
        </w:rPr>
        <w:t>A jelen Szerződésből eredő</w:t>
      </w:r>
      <w:r w:rsidR="009F40B6">
        <w:rPr>
          <w:rFonts w:ascii="Garamond" w:hAnsi="Garamond"/>
        </w:rPr>
        <w:t xml:space="preserve"> valamennyi megrendelői jog</w:t>
      </w:r>
      <w:r>
        <w:rPr>
          <w:rFonts w:ascii="Garamond" w:hAnsi="Garamond"/>
        </w:rPr>
        <w:t xml:space="preserve"> gyakorlására </w:t>
      </w:r>
      <w:r w:rsidR="00C40E06">
        <w:rPr>
          <w:rFonts w:ascii="Garamond" w:hAnsi="Garamond"/>
        </w:rPr>
        <w:t>a</w:t>
      </w:r>
      <w:ins w:id="10" w:author="Szerző">
        <w:r w:rsidR="00E61D95">
          <w:rPr>
            <w:rFonts w:ascii="Garamond" w:hAnsi="Garamond"/>
          </w:rPr>
          <w:t>z</w:t>
        </w:r>
      </w:ins>
      <w:r w:rsidR="00C40E06">
        <w:rPr>
          <w:rFonts w:ascii="Garamond" w:hAnsi="Garamond"/>
        </w:rPr>
        <w:t xml:space="preserve"> </w:t>
      </w:r>
      <w:ins w:id="11" w:author="Szerző">
        <w:r w:rsidR="00E61D95" w:rsidRPr="00E61D95">
          <w:rPr>
            <w:rFonts w:ascii="Garamond" w:hAnsi="Garamond"/>
          </w:rPr>
          <w:t>Egyházmegyei Katolikus Iskolák Főhatósága</w:t>
        </w:r>
      </w:ins>
      <w:del w:id="12" w:author="Szerző">
        <w:r w:rsidR="00C40E06" w:rsidRPr="00C40E06" w:rsidDel="00E61D95">
          <w:rPr>
            <w:rFonts w:ascii="Garamond" w:hAnsi="Garamond"/>
          </w:rPr>
          <w:delText>Váci Egyházmegye</w:delText>
        </w:r>
      </w:del>
      <w:r w:rsidR="00C40E06">
        <w:rPr>
          <w:rFonts w:ascii="Garamond" w:hAnsi="Garamond"/>
        </w:rPr>
        <w:t xml:space="preserve"> </w:t>
      </w:r>
      <w:r>
        <w:rPr>
          <w:rFonts w:ascii="Garamond" w:hAnsi="Garamond"/>
        </w:rPr>
        <w:t xml:space="preserve">Megrendelő jogosult mindkét Megrendelő </w:t>
      </w:r>
      <w:r w:rsidR="0064281A">
        <w:rPr>
          <w:rFonts w:ascii="Garamond" w:hAnsi="Garamond"/>
        </w:rPr>
        <w:t>nevében</w:t>
      </w:r>
      <w:r w:rsidR="00C40E06">
        <w:rPr>
          <w:rFonts w:ascii="Garamond" w:hAnsi="Garamond"/>
        </w:rPr>
        <w:t>.</w:t>
      </w:r>
    </w:p>
    <w:p w14:paraId="2DC8E998" w14:textId="77777777" w:rsidR="00E87000" w:rsidRPr="00EE2B88" w:rsidRDefault="00E87000" w:rsidP="0064281A">
      <w:pPr>
        <w:pStyle w:val="Default"/>
        <w:widowControl w:val="0"/>
        <w:spacing w:line="264" w:lineRule="auto"/>
        <w:jc w:val="both"/>
        <w:rPr>
          <w:rFonts w:ascii="Garamond" w:hAnsi="Garamond"/>
        </w:rPr>
      </w:pPr>
    </w:p>
    <w:p w14:paraId="0FB63760" w14:textId="77777777" w:rsidR="00824E8E" w:rsidRPr="00EE2B88" w:rsidRDefault="00E87000" w:rsidP="0064281A">
      <w:pPr>
        <w:pStyle w:val="Default"/>
        <w:widowControl w:val="0"/>
        <w:spacing w:line="264" w:lineRule="auto"/>
        <w:rPr>
          <w:rFonts w:ascii="Garamond" w:hAnsi="Garamond"/>
        </w:rPr>
      </w:pPr>
      <w:r>
        <w:rPr>
          <w:rFonts w:ascii="Garamond" w:hAnsi="Garamond"/>
          <w:b/>
        </w:rPr>
        <w:t>3</w:t>
      </w:r>
      <w:r w:rsidR="00824E8E" w:rsidRPr="00C0683A">
        <w:rPr>
          <w:rFonts w:ascii="Garamond" w:hAnsi="Garamond"/>
          <w:b/>
        </w:rPr>
        <w:t>.</w:t>
      </w:r>
      <w:r w:rsidR="00824E8E">
        <w:rPr>
          <w:rFonts w:ascii="Garamond" w:hAnsi="Garamond"/>
        </w:rPr>
        <w:t xml:space="preserve"> </w:t>
      </w:r>
      <w:r w:rsidR="00824E8E" w:rsidRPr="00EE2B88">
        <w:rPr>
          <w:rFonts w:ascii="Garamond" w:hAnsi="Garamond"/>
        </w:rPr>
        <w:t>Megrendelő</w:t>
      </w:r>
      <w:r w:rsidR="001B41F8">
        <w:rPr>
          <w:rFonts w:ascii="Garamond" w:hAnsi="Garamond"/>
        </w:rPr>
        <w:t>k</w:t>
      </w:r>
      <w:r w:rsidR="00824E8E" w:rsidRPr="00EE2B88">
        <w:rPr>
          <w:rFonts w:ascii="Garamond" w:hAnsi="Garamond"/>
        </w:rPr>
        <w:t xml:space="preserve"> köteles</w:t>
      </w:r>
      <w:r w:rsidR="001B41F8">
        <w:rPr>
          <w:rFonts w:ascii="Garamond" w:hAnsi="Garamond"/>
        </w:rPr>
        <w:t>ek</w:t>
      </w:r>
      <w:r w:rsidR="00C40E06">
        <w:rPr>
          <w:rFonts w:ascii="Garamond" w:hAnsi="Garamond"/>
        </w:rPr>
        <w:t>:</w:t>
      </w:r>
    </w:p>
    <w:p w14:paraId="5C771878" w14:textId="77777777" w:rsidR="00824E8E" w:rsidRPr="00EE2B88" w:rsidRDefault="00824E8E" w:rsidP="0064281A">
      <w:pPr>
        <w:pStyle w:val="Default"/>
        <w:widowControl w:val="0"/>
        <w:spacing w:line="264" w:lineRule="auto"/>
        <w:rPr>
          <w:rFonts w:ascii="Garamond" w:hAnsi="Garamond"/>
        </w:rPr>
      </w:pPr>
    </w:p>
    <w:p w14:paraId="5FF28F14" w14:textId="77777777" w:rsidR="00824E8E" w:rsidRPr="00EE2B88" w:rsidRDefault="00824E8E" w:rsidP="0064281A">
      <w:pPr>
        <w:pStyle w:val="Default"/>
        <w:widowControl w:val="0"/>
        <w:numPr>
          <w:ilvl w:val="0"/>
          <w:numId w:val="5"/>
        </w:numPr>
        <w:spacing w:line="264" w:lineRule="auto"/>
        <w:rPr>
          <w:rFonts w:ascii="Garamond" w:hAnsi="Garamond"/>
        </w:rPr>
      </w:pPr>
      <w:r w:rsidRPr="00EE2B88">
        <w:rPr>
          <w:rFonts w:ascii="Garamond" w:hAnsi="Garamond"/>
        </w:rPr>
        <w:t>Vállalkozó részére a kivitelezéshez szükséges munkaterületet</w:t>
      </w:r>
      <w:r w:rsidR="001B41F8">
        <w:rPr>
          <w:rFonts w:ascii="Garamond" w:hAnsi="Garamond"/>
        </w:rPr>
        <w:t xml:space="preserve"> munkavégzésre alkalmas állapotban</w:t>
      </w:r>
      <w:r w:rsidRPr="00EE2B88">
        <w:rPr>
          <w:rFonts w:ascii="Garamond" w:hAnsi="Garamond"/>
        </w:rPr>
        <w:t xml:space="preserve"> a jelen szerződésben meghatározott határ</w:t>
      </w:r>
      <w:r w:rsidR="00C40E06">
        <w:rPr>
          <w:rFonts w:ascii="Garamond" w:hAnsi="Garamond"/>
        </w:rPr>
        <w:t>időben rendelkezésre bocsátani.</w:t>
      </w:r>
    </w:p>
    <w:p w14:paraId="7767EA26" w14:textId="77777777" w:rsidR="00824E8E" w:rsidRPr="00EE2B88" w:rsidRDefault="00824E8E" w:rsidP="0064281A">
      <w:pPr>
        <w:pStyle w:val="Default"/>
        <w:widowControl w:val="0"/>
        <w:numPr>
          <w:ilvl w:val="0"/>
          <w:numId w:val="3"/>
        </w:numPr>
        <w:spacing w:line="264" w:lineRule="auto"/>
        <w:jc w:val="both"/>
        <w:rPr>
          <w:rFonts w:ascii="Garamond" w:hAnsi="Garamond"/>
        </w:rPr>
      </w:pPr>
      <w:r w:rsidRPr="00EE2B88">
        <w:rPr>
          <w:rFonts w:ascii="Garamond" w:hAnsi="Garamond"/>
        </w:rPr>
        <w:t>Vállalkozó részére a szerződ</w:t>
      </w:r>
      <w:r w:rsidR="00C40E06">
        <w:rPr>
          <w:rFonts w:ascii="Garamond" w:hAnsi="Garamond"/>
        </w:rPr>
        <w:t>és szerinti díjakat megfizetni.</w:t>
      </w:r>
    </w:p>
    <w:p w14:paraId="688EA59E" w14:textId="005F30F2" w:rsidR="00824E8E" w:rsidRPr="00351339" w:rsidRDefault="00824E8E" w:rsidP="0064281A">
      <w:pPr>
        <w:pStyle w:val="Default"/>
        <w:widowControl w:val="0"/>
        <w:numPr>
          <w:ilvl w:val="0"/>
          <w:numId w:val="3"/>
        </w:numPr>
        <w:spacing w:line="264" w:lineRule="auto"/>
        <w:jc w:val="both"/>
        <w:rPr>
          <w:rFonts w:ascii="Garamond" w:hAnsi="Garamond"/>
        </w:rPr>
      </w:pPr>
      <w:r w:rsidRPr="00EE2B88">
        <w:rPr>
          <w:rFonts w:ascii="Garamond" w:hAnsi="Garamond"/>
        </w:rPr>
        <w:t xml:space="preserve">Az </w:t>
      </w:r>
      <w:r w:rsidR="00E14883">
        <w:rPr>
          <w:rFonts w:ascii="Garamond" w:hAnsi="Garamond"/>
        </w:rPr>
        <w:t>elektronikus építési napló</w:t>
      </w:r>
      <w:r w:rsidRPr="00EE2B88">
        <w:rPr>
          <w:rFonts w:ascii="Garamond" w:hAnsi="Garamond"/>
        </w:rPr>
        <w:t xml:space="preserve"> adatai alapján a saját maga vagy a nevében eljáró személy (szervezet) révén ellenőrizni, hogy a szerződés teljesítése során a Vállalkozó teljesítésében kizárólag a Kbt. 138. § (2) és (3) bekezdéseiben foglaltaknak megfelelő alvállalkozó vesz részt, és az alvállalkozói teljesítés aránya nem haladja meg a Kbt. 138. § (1) </w:t>
      </w:r>
      <w:r w:rsidRPr="00351339">
        <w:rPr>
          <w:rFonts w:ascii="Garamond" w:hAnsi="Garamond"/>
        </w:rPr>
        <w:t>és (5) bekezd</w:t>
      </w:r>
      <w:r w:rsidR="00C40E06" w:rsidRPr="00351339">
        <w:rPr>
          <w:rFonts w:ascii="Garamond" w:hAnsi="Garamond"/>
        </w:rPr>
        <w:t>éseiben meghatározott mértéket.</w:t>
      </w:r>
    </w:p>
    <w:p w14:paraId="43749B4E" w14:textId="77777777" w:rsidR="00824E8E" w:rsidRPr="00351339" w:rsidRDefault="00824E8E" w:rsidP="0064281A">
      <w:pPr>
        <w:pStyle w:val="Default"/>
        <w:widowControl w:val="0"/>
        <w:spacing w:line="264" w:lineRule="auto"/>
        <w:jc w:val="both"/>
        <w:rPr>
          <w:rFonts w:ascii="Garamond" w:hAnsi="Garamond"/>
        </w:rPr>
      </w:pPr>
    </w:p>
    <w:p w14:paraId="6B76D14E" w14:textId="77777777" w:rsidR="00EC59D6" w:rsidRPr="00351339" w:rsidRDefault="00EC59D6" w:rsidP="0064281A">
      <w:pPr>
        <w:pStyle w:val="Default"/>
        <w:widowControl w:val="0"/>
        <w:spacing w:line="264" w:lineRule="auto"/>
        <w:jc w:val="both"/>
        <w:rPr>
          <w:rFonts w:ascii="Garamond" w:hAnsi="Garamond"/>
        </w:rPr>
      </w:pPr>
      <w:r w:rsidRPr="002B348A">
        <w:rPr>
          <w:rFonts w:ascii="Garamond" w:hAnsi="Garamond"/>
        </w:rPr>
        <w:t xml:space="preserve">A fenti kötelezettségek Megrendelőket </w:t>
      </w:r>
      <w:r w:rsidR="007D1B88" w:rsidRPr="002B348A">
        <w:rPr>
          <w:rFonts w:ascii="Garamond" w:hAnsi="Garamond"/>
        </w:rPr>
        <w:t>Vállalkozó felé</w:t>
      </w:r>
      <w:r w:rsidRPr="002B348A">
        <w:rPr>
          <w:rFonts w:ascii="Garamond" w:hAnsi="Garamond"/>
        </w:rPr>
        <w:t xml:space="preserve"> egyetemlegesen terhelik.</w:t>
      </w:r>
    </w:p>
    <w:p w14:paraId="48489299" w14:textId="77777777" w:rsidR="00EC59D6" w:rsidRPr="00351339" w:rsidRDefault="00EC59D6" w:rsidP="0064281A">
      <w:pPr>
        <w:pStyle w:val="Default"/>
        <w:widowControl w:val="0"/>
        <w:spacing w:line="264" w:lineRule="auto"/>
        <w:jc w:val="both"/>
        <w:rPr>
          <w:rFonts w:ascii="Garamond" w:hAnsi="Garamond"/>
        </w:rPr>
      </w:pPr>
    </w:p>
    <w:p w14:paraId="232CDBC3" w14:textId="77777777" w:rsidR="00824E8E" w:rsidRPr="00351339" w:rsidRDefault="00E87000" w:rsidP="0064281A">
      <w:pPr>
        <w:pStyle w:val="Default"/>
        <w:widowControl w:val="0"/>
        <w:spacing w:line="264" w:lineRule="auto"/>
        <w:jc w:val="both"/>
        <w:rPr>
          <w:rFonts w:ascii="Garamond" w:hAnsi="Garamond"/>
        </w:rPr>
      </w:pPr>
      <w:r w:rsidRPr="00351339">
        <w:rPr>
          <w:rFonts w:ascii="Garamond" w:hAnsi="Garamond"/>
          <w:b/>
        </w:rPr>
        <w:t>4</w:t>
      </w:r>
      <w:r w:rsidR="00824E8E" w:rsidRPr="00351339">
        <w:rPr>
          <w:rFonts w:ascii="Garamond" w:hAnsi="Garamond"/>
          <w:b/>
        </w:rPr>
        <w:t>.</w:t>
      </w:r>
      <w:r w:rsidR="00824E8E" w:rsidRPr="00351339">
        <w:rPr>
          <w:rFonts w:ascii="Garamond" w:hAnsi="Garamond"/>
        </w:rPr>
        <w:t xml:space="preserve"> A Megrendelő</w:t>
      </w:r>
      <w:r w:rsidR="001B41F8" w:rsidRPr="00351339">
        <w:rPr>
          <w:rFonts w:ascii="Garamond" w:hAnsi="Garamond"/>
        </w:rPr>
        <w:t>k</w:t>
      </w:r>
      <w:r w:rsidR="00824E8E" w:rsidRPr="00351339">
        <w:rPr>
          <w:rFonts w:ascii="Garamond" w:hAnsi="Garamond"/>
        </w:rPr>
        <w:t xml:space="preserve"> építési műszaki ellenőrei:</w:t>
      </w:r>
    </w:p>
    <w:p w14:paraId="0AF79C10" w14:textId="77777777" w:rsidR="00824E8E" w:rsidRPr="00351339" w:rsidRDefault="00824E8E" w:rsidP="0064281A">
      <w:pPr>
        <w:pStyle w:val="Default"/>
        <w:widowControl w:val="0"/>
        <w:spacing w:line="264" w:lineRule="auto"/>
        <w:jc w:val="both"/>
        <w:rPr>
          <w:rFonts w:ascii="Garamond" w:hAnsi="Garamond"/>
        </w:rPr>
      </w:pPr>
    </w:p>
    <w:p w14:paraId="582ACB95" w14:textId="605A1F21" w:rsidR="00824E8E" w:rsidRPr="000E3B9E" w:rsidRDefault="00072860" w:rsidP="000E3B9E">
      <w:pPr>
        <w:pStyle w:val="Default"/>
        <w:widowControl w:val="0"/>
        <w:spacing w:line="264" w:lineRule="auto"/>
        <w:jc w:val="both"/>
        <w:rPr>
          <w:rFonts w:ascii="Garamond" w:hAnsi="Garamond"/>
        </w:rPr>
      </w:pPr>
      <w:r w:rsidRPr="00351339">
        <w:rPr>
          <w:rFonts w:ascii="Garamond" w:hAnsi="Garamond"/>
        </w:rPr>
        <w:t>Csíky és Társa Beruházás-szerve</w:t>
      </w:r>
      <w:r w:rsidRPr="000E3B9E">
        <w:rPr>
          <w:rFonts w:ascii="Garamond" w:hAnsi="Garamond"/>
        </w:rPr>
        <w:t>ző Kkt (2081 Piliscsaba Klotildliget, Fényesliget sétány 2.)</w:t>
      </w:r>
    </w:p>
    <w:p w14:paraId="7CD0EEB0" w14:textId="77777777" w:rsidR="00D87EF0" w:rsidRPr="000E3B9E" w:rsidRDefault="00D87EF0" w:rsidP="0064281A">
      <w:pPr>
        <w:pStyle w:val="Default"/>
        <w:widowControl w:val="0"/>
        <w:spacing w:line="264" w:lineRule="auto"/>
        <w:ind w:firstLine="709"/>
        <w:jc w:val="both"/>
        <w:rPr>
          <w:rFonts w:ascii="Garamond" w:hAnsi="Garamond"/>
        </w:rPr>
      </w:pPr>
      <w:r w:rsidRPr="000E3B9E">
        <w:rPr>
          <w:rFonts w:ascii="Garamond" w:hAnsi="Garamond"/>
        </w:rPr>
        <w:t>Építész műszaki ellenőr: Vig Zoltán</w:t>
      </w:r>
    </w:p>
    <w:p w14:paraId="7661D4CA" w14:textId="77777777" w:rsidR="00D87EF0" w:rsidRPr="000E3B9E" w:rsidRDefault="00D87EF0" w:rsidP="0064281A">
      <w:pPr>
        <w:pStyle w:val="Default"/>
        <w:widowControl w:val="0"/>
        <w:spacing w:line="264" w:lineRule="auto"/>
        <w:ind w:firstLine="709"/>
        <w:jc w:val="both"/>
        <w:rPr>
          <w:rFonts w:ascii="Garamond" w:hAnsi="Garamond"/>
        </w:rPr>
      </w:pPr>
      <w:r w:rsidRPr="000E3B9E">
        <w:rPr>
          <w:rFonts w:ascii="Garamond" w:hAnsi="Garamond"/>
        </w:rPr>
        <w:t>Épületgépész műszaki ellenőr: Szattelberg György</w:t>
      </w:r>
    </w:p>
    <w:p w14:paraId="222D3728" w14:textId="7C69218E" w:rsidR="00824E8E" w:rsidRPr="000E3B9E" w:rsidRDefault="00D87EF0" w:rsidP="0064281A">
      <w:pPr>
        <w:pStyle w:val="Default"/>
        <w:widowControl w:val="0"/>
        <w:spacing w:line="264" w:lineRule="auto"/>
        <w:ind w:firstLine="709"/>
        <w:jc w:val="both"/>
        <w:rPr>
          <w:rFonts w:ascii="Garamond" w:hAnsi="Garamond"/>
        </w:rPr>
      </w:pPr>
      <w:r w:rsidRPr="000E3B9E">
        <w:rPr>
          <w:rFonts w:ascii="Garamond" w:hAnsi="Garamond"/>
        </w:rPr>
        <w:t>Elektromos műszaki ellenőr: Katona Gyula</w:t>
      </w:r>
    </w:p>
    <w:p w14:paraId="77FA3069" w14:textId="77777777" w:rsidR="00824E8E" w:rsidRPr="00EE2B88" w:rsidRDefault="00824E8E" w:rsidP="0064281A">
      <w:pPr>
        <w:pStyle w:val="Default"/>
        <w:widowControl w:val="0"/>
        <w:spacing w:line="264" w:lineRule="auto"/>
        <w:jc w:val="both"/>
        <w:rPr>
          <w:rFonts w:ascii="Garamond" w:hAnsi="Garamond"/>
        </w:rPr>
      </w:pPr>
    </w:p>
    <w:p w14:paraId="5420338A" w14:textId="77777777" w:rsidR="00824E8E" w:rsidRPr="00EE2B88" w:rsidRDefault="00E87000" w:rsidP="0064281A">
      <w:pPr>
        <w:pStyle w:val="Default"/>
        <w:widowControl w:val="0"/>
        <w:spacing w:line="264" w:lineRule="auto"/>
        <w:jc w:val="both"/>
        <w:rPr>
          <w:rFonts w:ascii="Garamond" w:hAnsi="Garamond"/>
        </w:rPr>
      </w:pPr>
      <w:r>
        <w:rPr>
          <w:rFonts w:ascii="Garamond" w:hAnsi="Garamond"/>
          <w:b/>
          <w:bCs/>
        </w:rPr>
        <w:t>5.</w:t>
      </w:r>
      <w:r w:rsidR="00824E8E">
        <w:rPr>
          <w:rFonts w:ascii="Garamond" w:hAnsi="Garamond"/>
          <w:b/>
          <w:bCs/>
        </w:rPr>
        <w:t xml:space="preserve"> </w:t>
      </w:r>
      <w:r w:rsidR="00824E8E" w:rsidRPr="00EE2B88">
        <w:rPr>
          <w:rFonts w:ascii="Garamond" w:hAnsi="Garamond"/>
          <w:b/>
          <w:bCs/>
        </w:rPr>
        <w:t>Az eltakart munkarészek vizsgálata</w:t>
      </w:r>
      <w:r w:rsidR="00824E8E" w:rsidRPr="00EE2B88">
        <w:rPr>
          <w:rFonts w:ascii="Garamond" w:hAnsi="Garamond"/>
        </w:rPr>
        <w:t>: Vállalkozó semmilyen eltakarást nem végez</w:t>
      </w:r>
      <w:r w:rsidR="00072860">
        <w:rPr>
          <w:rFonts w:ascii="Garamond" w:hAnsi="Garamond"/>
        </w:rPr>
        <w:t>het</w:t>
      </w:r>
      <w:r w:rsidR="00824E8E" w:rsidRPr="00EE2B88">
        <w:rPr>
          <w:rFonts w:ascii="Garamond" w:hAnsi="Garamond"/>
        </w:rPr>
        <w:t xml:space="preserve"> a szerződésben előírt ellenőrzés, vizsgálat és a Megrendelő</w:t>
      </w:r>
      <w:r w:rsidR="006A135A">
        <w:rPr>
          <w:rFonts w:ascii="Garamond" w:hAnsi="Garamond"/>
        </w:rPr>
        <w:t>k</w:t>
      </w:r>
      <w:r w:rsidR="00824E8E">
        <w:rPr>
          <w:rFonts w:ascii="Garamond" w:hAnsi="Garamond"/>
        </w:rPr>
        <w:t>, illetve műszaki ellenőre</w:t>
      </w:r>
      <w:r w:rsidR="00824E8E" w:rsidRPr="00EE2B88">
        <w:rPr>
          <w:rFonts w:ascii="Garamond" w:hAnsi="Garamond"/>
        </w:rPr>
        <w:t xml:space="preserve"> előzetes jóváhagyása előtt. Vállalkozó az eltakarandó munkarészeket köteles 3 (három) munkanappal az eltakarás előtt a Megrendelő</w:t>
      </w:r>
      <w:r w:rsidR="006A135A">
        <w:rPr>
          <w:rFonts w:ascii="Garamond" w:hAnsi="Garamond"/>
        </w:rPr>
        <w:t>k</w:t>
      </w:r>
      <w:r w:rsidR="00824E8E" w:rsidRPr="00EE2B88">
        <w:rPr>
          <w:rFonts w:ascii="Garamond" w:hAnsi="Garamond"/>
        </w:rPr>
        <w:t>nek</w:t>
      </w:r>
      <w:r w:rsidR="00824E8E">
        <w:rPr>
          <w:rFonts w:ascii="Garamond" w:hAnsi="Garamond"/>
        </w:rPr>
        <w:t>, illetve műszaki ellenőrének</w:t>
      </w:r>
      <w:r w:rsidR="00824E8E" w:rsidRPr="00EE2B88">
        <w:rPr>
          <w:rFonts w:ascii="Garamond" w:hAnsi="Garamond"/>
        </w:rPr>
        <w:t xml:space="preserve"> bejelenteni és az eltakarandó munkarészeket próbavizsgálat és ellenőrzés céljából a Megrendelő</w:t>
      </w:r>
      <w:r w:rsidR="00824E8E">
        <w:rPr>
          <w:rFonts w:ascii="Garamond" w:hAnsi="Garamond"/>
        </w:rPr>
        <w:t>, illetve a műszaki ellenőre</w:t>
      </w:r>
      <w:r w:rsidR="00824E8E" w:rsidRPr="00EE2B88">
        <w:rPr>
          <w:rFonts w:ascii="Garamond" w:hAnsi="Garamond"/>
        </w:rPr>
        <w:t xml:space="preserve"> részére láthatóvá és hozzáférhetővé tenni. Amennyiben a Vállalkozó ezen kötelezettségét elmulasztja, úgy a munkarészek láthatóvá tételének és a feltárás előtti állapot visszaállításának költségeit a Vállalkozó köteles viselni</w:t>
      </w:r>
      <w:r w:rsidR="00C40E06">
        <w:rPr>
          <w:rFonts w:ascii="Garamond" w:hAnsi="Garamond"/>
        </w:rPr>
        <w:t>.</w:t>
      </w:r>
    </w:p>
    <w:p w14:paraId="726617A9" w14:textId="77777777" w:rsidR="00824E8E" w:rsidRPr="00C40E06" w:rsidRDefault="00824E8E" w:rsidP="00C40E06">
      <w:pPr>
        <w:pStyle w:val="Default"/>
        <w:widowControl w:val="0"/>
        <w:spacing w:line="264" w:lineRule="auto"/>
        <w:jc w:val="both"/>
        <w:rPr>
          <w:rFonts w:ascii="Garamond" w:hAnsi="Garamond"/>
          <w:bCs/>
        </w:rPr>
      </w:pPr>
    </w:p>
    <w:p w14:paraId="51A6A920" w14:textId="77777777" w:rsidR="00824E8E" w:rsidRPr="00C40E06" w:rsidRDefault="00824E8E" w:rsidP="00C40E06">
      <w:pPr>
        <w:pStyle w:val="Default"/>
        <w:widowControl w:val="0"/>
        <w:spacing w:line="264" w:lineRule="auto"/>
        <w:jc w:val="both"/>
        <w:rPr>
          <w:rFonts w:ascii="Garamond" w:hAnsi="Garamond"/>
          <w:bCs/>
        </w:rPr>
      </w:pPr>
    </w:p>
    <w:p w14:paraId="01B31ED9" w14:textId="77777777" w:rsidR="00824E8E" w:rsidRPr="00EE2B88" w:rsidRDefault="00824E8E" w:rsidP="0064281A">
      <w:pPr>
        <w:pStyle w:val="Default"/>
        <w:widowControl w:val="0"/>
        <w:spacing w:line="264" w:lineRule="auto"/>
        <w:jc w:val="center"/>
        <w:rPr>
          <w:rFonts w:ascii="Garamond" w:hAnsi="Garamond"/>
        </w:rPr>
      </w:pPr>
      <w:r>
        <w:rPr>
          <w:rFonts w:ascii="Garamond" w:hAnsi="Garamond"/>
          <w:b/>
          <w:bCs/>
        </w:rPr>
        <w:t>VI</w:t>
      </w:r>
      <w:r w:rsidRPr="00EE2B88">
        <w:rPr>
          <w:rFonts w:ascii="Garamond" w:hAnsi="Garamond"/>
          <w:b/>
          <w:bCs/>
        </w:rPr>
        <w:t>I. VÁLLALKOZÓ JOGAI ÉS KÖTELEZETTSÉGEI</w:t>
      </w:r>
    </w:p>
    <w:p w14:paraId="4FB325BA" w14:textId="77777777" w:rsidR="00824E8E" w:rsidRPr="00EE2B88" w:rsidRDefault="00824E8E" w:rsidP="0064281A">
      <w:pPr>
        <w:pStyle w:val="Default"/>
        <w:widowControl w:val="0"/>
        <w:spacing w:line="264" w:lineRule="auto"/>
        <w:rPr>
          <w:rFonts w:ascii="Garamond" w:hAnsi="Garamond"/>
        </w:rPr>
      </w:pPr>
    </w:p>
    <w:p w14:paraId="26BB2192" w14:textId="77777777" w:rsidR="00824E8E" w:rsidRPr="00EE2B88" w:rsidRDefault="00824E8E" w:rsidP="0064281A">
      <w:pPr>
        <w:pStyle w:val="Default"/>
        <w:widowControl w:val="0"/>
        <w:spacing w:line="264" w:lineRule="auto"/>
        <w:jc w:val="both"/>
        <w:rPr>
          <w:rFonts w:ascii="Garamond" w:hAnsi="Garamond"/>
        </w:rPr>
      </w:pPr>
      <w:r>
        <w:rPr>
          <w:rFonts w:ascii="Garamond" w:hAnsi="Garamond"/>
          <w:b/>
          <w:bCs/>
        </w:rPr>
        <w:t xml:space="preserve">1. </w:t>
      </w:r>
      <w:r w:rsidRPr="00EE2B88">
        <w:rPr>
          <w:rFonts w:ascii="Garamond" w:hAnsi="Garamond"/>
          <w:b/>
          <w:bCs/>
        </w:rPr>
        <w:t xml:space="preserve">Vállalkozó akadályközlési kötelezettsége: </w:t>
      </w:r>
      <w:r w:rsidRPr="00EE2B88">
        <w:rPr>
          <w:rFonts w:ascii="Garamond" w:hAnsi="Garamond"/>
        </w:rPr>
        <w:t xml:space="preserve">Vállalkozó köteles a műszaki ellenőrt az ok feltüntetésével, és a várható késedelem megjelölésével minden olyan körülményről haladéktalanul értesíteni, amely a szerződés tárgya szerinti tevékenység eredményességét, vagy </w:t>
      </w:r>
      <w:r w:rsidR="00926758">
        <w:rPr>
          <w:rFonts w:ascii="Garamond" w:hAnsi="Garamond"/>
        </w:rPr>
        <w:t>határi</w:t>
      </w:r>
      <w:r w:rsidRPr="00EE2B88">
        <w:rPr>
          <w:rFonts w:ascii="Garamond" w:hAnsi="Garamond"/>
        </w:rPr>
        <w:t>dőre való elvégzését veszélyezteti (a továbbiakban: „</w:t>
      </w:r>
      <w:r w:rsidRPr="00EE2B88">
        <w:rPr>
          <w:rFonts w:ascii="Garamond" w:hAnsi="Garamond"/>
          <w:b/>
          <w:bCs/>
        </w:rPr>
        <w:t>akadályközlő levél</w:t>
      </w:r>
      <w:r w:rsidRPr="00EE2B88">
        <w:rPr>
          <w:rFonts w:ascii="Garamond" w:hAnsi="Garamond"/>
        </w:rPr>
        <w:t>”). Az akadályközlő levél a szerződés szerinti teljesítési határidőt nem módosítja, a Megrendelő</w:t>
      </w:r>
      <w:r w:rsidR="00926758">
        <w:rPr>
          <w:rFonts w:ascii="Garamond" w:hAnsi="Garamond"/>
        </w:rPr>
        <w:t>k</w:t>
      </w:r>
      <w:r w:rsidRPr="00EE2B88">
        <w:rPr>
          <w:rFonts w:ascii="Garamond" w:hAnsi="Garamond"/>
        </w:rPr>
        <w:t>nek a késedelmes teljesítésből eredő törvényes és szerződésen alapuló jogait nem érinti. A haladéktalan értesítés elmulasztásából eredő kárért a Vállalkozó felelős, utólagosan nem hivatkozhat ebbéli tájékoztatási kötelezettsége megsértésére előnyök szerzése céljából, kötelezettsége, f</w:t>
      </w:r>
      <w:r w:rsidR="00C40E06">
        <w:rPr>
          <w:rFonts w:ascii="Garamond" w:hAnsi="Garamond"/>
        </w:rPr>
        <w:t>elelőssége kimentése érdekében.</w:t>
      </w:r>
    </w:p>
    <w:p w14:paraId="7403B614" w14:textId="77777777" w:rsidR="00824E8E" w:rsidRPr="00EE2B88" w:rsidRDefault="00824E8E" w:rsidP="0064281A">
      <w:pPr>
        <w:pStyle w:val="Default"/>
        <w:widowControl w:val="0"/>
        <w:spacing w:line="264" w:lineRule="auto"/>
        <w:jc w:val="both"/>
        <w:rPr>
          <w:rFonts w:ascii="Garamond" w:hAnsi="Garamond"/>
          <w:b/>
          <w:bCs/>
        </w:rPr>
      </w:pPr>
    </w:p>
    <w:p w14:paraId="4D6D0783" w14:textId="1466A32C" w:rsidR="00824E8E" w:rsidRPr="00EE2B88" w:rsidRDefault="00824E8E" w:rsidP="0064281A">
      <w:pPr>
        <w:pStyle w:val="Default"/>
        <w:widowControl w:val="0"/>
        <w:spacing w:line="264" w:lineRule="auto"/>
        <w:jc w:val="both"/>
        <w:rPr>
          <w:rFonts w:ascii="Garamond" w:hAnsi="Garamond"/>
        </w:rPr>
      </w:pPr>
      <w:r>
        <w:rPr>
          <w:rFonts w:ascii="Garamond" w:hAnsi="Garamond"/>
          <w:b/>
          <w:bCs/>
        </w:rPr>
        <w:t xml:space="preserve">2. </w:t>
      </w:r>
      <w:r w:rsidRPr="00EE2B88">
        <w:rPr>
          <w:rFonts w:ascii="Garamond" w:hAnsi="Garamond"/>
          <w:b/>
          <w:bCs/>
        </w:rPr>
        <w:t xml:space="preserve">Alvállalkozók bejelentése: </w:t>
      </w:r>
      <w:r w:rsidRPr="00EE2B88">
        <w:rPr>
          <w:rFonts w:ascii="Garamond" w:hAnsi="Garamond"/>
        </w:rPr>
        <w:t>A Kbt. 138. § (3) bekezdésének megfelelően Vállalkozó a szerződéskötés időpontjában köteles Megrendelő felé valamennyi olyan alvállalkozót bejelenteni, amely részt vesz a szerződés teljesítésében, és - ha a megelőző Közbeszerzési Eljárásban az adott alvállalkozót még nem nevezte meg - a bejelentéssel együtt nyilatkozni</w:t>
      </w:r>
      <w:ins w:id="13" w:author="Szerző">
        <w:r w:rsidR="00CB0969" w:rsidRPr="00CB0969">
          <w:rPr>
            <w:rFonts w:ascii="Garamond" w:hAnsi="Garamond"/>
          </w:rPr>
          <w:t>, vagy az érintett alvállalkozó nyilatkozatát benyújtani</w:t>
        </w:r>
      </w:ins>
      <w:r w:rsidRPr="00EE2B88">
        <w:rPr>
          <w:rFonts w:ascii="Garamond" w:hAnsi="Garamond"/>
        </w:rPr>
        <w:t xml:space="preserve"> arról is, hogy az általa igénybe venni kívánt alvállalkozó nem áll kizáró okok hatálya alatt. </w:t>
      </w:r>
      <w:r w:rsidRPr="00E87000">
        <w:rPr>
          <w:rFonts w:ascii="Garamond" w:hAnsi="Garamond"/>
        </w:rPr>
        <w:t>Nyilatkoznia kell továbbá az alvállalkozók tervezett bevonási arányáról is.</w:t>
      </w:r>
      <w:r w:rsidRPr="00EE2B88">
        <w:rPr>
          <w:rFonts w:ascii="Garamond" w:hAnsi="Garamond"/>
        </w:rPr>
        <w:t xml:space="preserve"> Vállalkozó a szerződés teljesítésének időtartama alatt köteles a Megrendelőnek minden további, a teljesítésbe bevonni kívánt alvállalkozót előzetesen bejelenteni, és a bejelentéssel együtt nyilatkozni a tervezett bevonási arányról, továbbá arról, hogy az általa igénybe venni kívánt alvállalkozó nem</w:t>
      </w:r>
      <w:r w:rsidR="00C40E06">
        <w:rPr>
          <w:rFonts w:ascii="Garamond" w:hAnsi="Garamond"/>
        </w:rPr>
        <w:t xml:space="preserve"> áll kizáró okok hatálya alatt</w:t>
      </w:r>
      <w:ins w:id="14" w:author="Szerző">
        <w:r w:rsidR="00CB0969" w:rsidRPr="00CB0969">
          <w:rPr>
            <w:rFonts w:ascii="Garamond" w:hAnsi="Garamond"/>
          </w:rPr>
          <w:t>, vagy arról az érintett alvállalkozó nyilatkozatát benyújtani</w:t>
        </w:r>
      </w:ins>
      <w:r w:rsidR="00C40E06">
        <w:rPr>
          <w:rFonts w:ascii="Garamond" w:hAnsi="Garamond"/>
        </w:rPr>
        <w:t>.</w:t>
      </w:r>
    </w:p>
    <w:p w14:paraId="6AC61C4E" w14:textId="77777777" w:rsidR="00824E8E" w:rsidRPr="00EE2B88" w:rsidRDefault="00824E8E" w:rsidP="0064281A">
      <w:pPr>
        <w:pStyle w:val="Default"/>
        <w:widowControl w:val="0"/>
        <w:spacing w:line="264" w:lineRule="auto"/>
        <w:jc w:val="both"/>
        <w:rPr>
          <w:rFonts w:ascii="Garamond" w:hAnsi="Garamond"/>
        </w:rPr>
      </w:pPr>
    </w:p>
    <w:p w14:paraId="4D38D5DF"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Amennyiben a nyilatkozat tartalma (bármilyen tekintetben) változik, azt a szerződő köteles aktualizálni, és a módosított nyilatkozatot Megrendelő</w:t>
      </w:r>
      <w:r w:rsidR="00926758">
        <w:rPr>
          <w:rFonts w:ascii="Garamond" w:hAnsi="Garamond"/>
        </w:rPr>
        <w:t>k</w:t>
      </w:r>
      <w:r w:rsidRPr="00EE2B88">
        <w:rPr>
          <w:rFonts w:ascii="Garamond" w:hAnsi="Garamond"/>
        </w:rPr>
        <w:t xml:space="preserve"> részére haladéktalanul megküldeni. A nyilatkozattétel elmaradása (beleértve annak aktualizálását) a Vállalkozónak felróh</w:t>
      </w:r>
      <w:r w:rsidR="00C40E06">
        <w:rPr>
          <w:rFonts w:ascii="Garamond" w:hAnsi="Garamond"/>
        </w:rPr>
        <w:t>ató szerződésszegésnek minősül.</w:t>
      </w:r>
    </w:p>
    <w:p w14:paraId="18719778" w14:textId="77777777" w:rsidR="00824E8E" w:rsidRPr="00EE2B88" w:rsidRDefault="00824E8E" w:rsidP="0064281A">
      <w:pPr>
        <w:pStyle w:val="Default"/>
        <w:widowControl w:val="0"/>
        <w:spacing w:line="264" w:lineRule="auto"/>
        <w:jc w:val="both"/>
        <w:rPr>
          <w:rFonts w:ascii="Garamond" w:hAnsi="Garamond"/>
        </w:rPr>
      </w:pPr>
    </w:p>
    <w:p w14:paraId="58CC86B2"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Vállalkozó az általa igénybe vett alvállalkozókért, teljesítési segédekért úgy felel, mintha az adott teljesítést saját maga végezte volna. A szerződés teljesítésében részt vevőkre értelemszerűe</w:t>
      </w:r>
      <w:r w:rsidR="00C40E06">
        <w:rPr>
          <w:rFonts w:ascii="Garamond" w:hAnsi="Garamond"/>
        </w:rPr>
        <w:t>n irányadó a Kbt. 138-139. §-a.</w:t>
      </w:r>
    </w:p>
    <w:p w14:paraId="39584C08" w14:textId="77777777" w:rsidR="00824E8E" w:rsidRPr="00EE2B88" w:rsidRDefault="00824E8E" w:rsidP="0064281A">
      <w:pPr>
        <w:pStyle w:val="Default"/>
        <w:widowControl w:val="0"/>
        <w:spacing w:line="264" w:lineRule="auto"/>
        <w:jc w:val="both"/>
        <w:rPr>
          <w:rFonts w:ascii="Garamond" w:hAnsi="Garamond"/>
          <w:b/>
          <w:bCs/>
        </w:rPr>
      </w:pPr>
    </w:p>
    <w:p w14:paraId="0B69A1EE" w14:textId="77777777" w:rsidR="00824E8E" w:rsidRPr="00EE2B88" w:rsidRDefault="00824E8E" w:rsidP="0064281A">
      <w:pPr>
        <w:pStyle w:val="Default"/>
        <w:widowControl w:val="0"/>
        <w:spacing w:line="264" w:lineRule="auto"/>
        <w:jc w:val="both"/>
        <w:rPr>
          <w:rFonts w:ascii="Garamond" w:hAnsi="Garamond"/>
        </w:rPr>
      </w:pPr>
      <w:r w:rsidRPr="00E87000">
        <w:rPr>
          <w:rFonts w:ascii="Garamond" w:hAnsi="Garamond"/>
          <w:b/>
          <w:bCs/>
        </w:rPr>
        <w:t xml:space="preserve">3. Előteljesítés: </w:t>
      </w:r>
      <w:r w:rsidRPr="00E87000">
        <w:rPr>
          <w:rFonts w:ascii="Garamond" w:hAnsi="Garamond"/>
        </w:rPr>
        <w:t>Felek rögzítik, hogy a Vállalkozó a szerződésben rögzített teljesítési rész- és véghatáridőkhöz képest előteljesítésre jogosult.</w:t>
      </w:r>
    </w:p>
    <w:p w14:paraId="6E75E4D3" w14:textId="77777777" w:rsidR="00824E8E" w:rsidRPr="00EE2B88" w:rsidRDefault="00824E8E" w:rsidP="0064281A">
      <w:pPr>
        <w:pStyle w:val="Default"/>
        <w:widowControl w:val="0"/>
        <w:spacing w:line="264" w:lineRule="auto"/>
        <w:jc w:val="both"/>
        <w:rPr>
          <w:rFonts w:ascii="Garamond" w:hAnsi="Garamond"/>
        </w:rPr>
      </w:pPr>
    </w:p>
    <w:p w14:paraId="3BD869CA"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 Vállalkozó felelős műszaki vezetője: [...]</w:t>
      </w:r>
      <w:r w:rsidR="00C40E06">
        <w:rPr>
          <w:rFonts w:ascii="Garamond" w:hAnsi="Garamond"/>
          <w:i/>
          <w:iCs/>
        </w:rPr>
        <w:t>*szerződéskötéskor kitöltendő</w:t>
      </w:r>
    </w:p>
    <w:p w14:paraId="785F3D07" w14:textId="77777777" w:rsidR="00824E8E" w:rsidRPr="00EE2B88" w:rsidRDefault="00824E8E" w:rsidP="0064281A">
      <w:pPr>
        <w:pStyle w:val="Default"/>
        <w:widowControl w:val="0"/>
        <w:spacing w:line="264" w:lineRule="auto"/>
        <w:jc w:val="both"/>
        <w:rPr>
          <w:rFonts w:ascii="Garamond" w:hAnsi="Garamond"/>
          <w:b/>
          <w:bCs/>
        </w:rPr>
      </w:pPr>
    </w:p>
    <w:p w14:paraId="78B51CCB" w14:textId="77777777" w:rsidR="00824E8E" w:rsidRPr="00EE2B88" w:rsidRDefault="00824E8E" w:rsidP="0064281A">
      <w:pPr>
        <w:pStyle w:val="Default"/>
        <w:widowControl w:val="0"/>
        <w:spacing w:line="264" w:lineRule="auto"/>
        <w:jc w:val="both"/>
        <w:rPr>
          <w:rFonts w:ascii="Garamond" w:hAnsi="Garamond"/>
        </w:rPr>
      </w:pPr>
      <w:r>
        <w:rPr>
          <w:rFonts w:ascii="Garamond" w:hAnsi="Garamond"/>
          <w:b/>
          <w:bCs/>
        </w:rPr>
        <w:t xml:space="preserve">4. </w:t>
      </w:r>
      <w:r w:rsidRPr="00EE2B88">
        <w:rPr>
          <w:rFonts w:ascii="Garamond" w:hAnsi="Garamond"/>
          <w:b/>
          <w:bCs/>
        </w:rPr>
        <w:t xml:space="preserve">Építési hulladék elszállítására kötelezett: </w:t>
      </w:r>
      <w:r w:rsidRPr="00EE2B88">
        <w:rPr>
          <w:rFonts w:ascii="Garamond" w:hAnsi="Garamond"/>
        </w:rPr>
        <w:t xml:space="preserve">Az építőipari kivitelezés során keletkező hulladékok – engedéllyel rendelkező kezelőhöz történő – elszállítására a Vállalkozó </w:t>
      </w:r>
      <w:r w:rsidR="00C40E06">
        <w:rPr>
          <w:rFonts w:ascii="Garamond" w:hAnsi="Garamond"/>
        </w:rPr>
        <w:t>köteles (külön díjazás nélkül).</w:t>
      </w:r>
    </w:p>
    <w:p w14:paraId="571E7D46" w14:textId="77777777" w:rsidR="00824E8E" w:rsidRPr="00D21953" w:rsidRDefault="00824E8E" w:rsidP="0064281A">
      <w:pPr>
        <w:pStyle w:val="Default"/>
        <w:widowControl w:val="0"/>
        <w:spacing w:line="264" w:lineRule="auto"/>
        <w:rPr>
          <w:rFonts w:ascii="Garamond" w:hAnsi="Garamond"/>
          <w:b/>
          <w:bCs/>
          <w:color w:val="auto"/>
        </w:rPr>
      </w:pPr>
    </w:p>
    <w:p w14:paraId="47B8C510" w14:textId="547F2D08"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5. </w:t>
      </w:r>
      <w:r w:rsidRPr="00D21953">
        <w:rPr>
          <w:rFonts w:ascii="Garamond" w:hAnsi="Garamond"/>
          <w:color w:val="auto"/>
        </w:rPr>
        <w:t xml:space="preserve">Vállalkozó az építőipari kivitelezési tevékenységről szóló 191/2009. (IX.15.) Korm. rendelet alapján végzi a kivitelezést, annak megkezdésekor </w:t>
      </w:r>
      <w:r w:rsidR="00E14883">
        <w:rPr>
          <w:rFonts w:ascii="Garamond" w:hAnsi="Garamond"/>
          <w:color w:val="auto"/>
        </w:rPr>
        <w:t>elektronikus építési napló</w:t>
      </w:r>
      <w:r w:rsidRPr="00D21953">
        <w:rPr>
          <w:rFonts w:ascii="Garamond" w:hAnsi="Garamond"/>
          <w:color w:val="auto"/>
        </w:rPr>
        <w:t xml:space="preserve">t nyit, mely tartalmazza a munka adatait és a kivitelezés menetére vonatkozó, vagy az elszámoláshoz szükséges tényeket, változásokat. Az </w:t>
      </w:r>
      <w:r w:rsidR="00E14883">
        <w:rPr>
          <w:rFonts w:ascii="Garamond" w:hAnsi="Garamond"/>
          <w:color w:val="auto"/>
        </w:rPr>
        <w:t>elektronikus építési napló</w:t>
      </w:r>
      <w:r w:rsidRPr="00D21953">
        <w:rPr>
          <w:rFonts w:ascii="Garamond" w:hAnsi="Garamond"/>
          <w:color w:val="auto"/>
        </w:rPr>
        <w:t xml:space="preserve"> vezetése naponta és folyamatosan kell, hogy történjen egészen az építés befejezéséig. Vállalkozó köteles az </w:t>
      </w:r>
      <w:r w:rsidR="00E14883">
        <w:rPr>
          <w:rFonts w:ascii="Garamond" w:hAnsi="Garamond"/>
          <w:color w:val="auto"/>
        </w:rPr>
        <w:t>elektronikus építési napló</w:t>
      </w:r>
      <w:r w:rsidRPr="00D21953">
        <w:rPr>
          <w:rFonts w:ascii="Garamond" w:hAnsi="Garamond"/>
          <w:color w:val="auto"/>
        </w:rPr>
        <w:t xml:space="preserve">t az illetékes </w:t>
      </w:r>
      <w:r w:rsidRPr="00D21953">
        <w:rPr>
          <w:rFonts w:ascii="Garamond" w:hAnsi="Garamond"/>
          <w:color w:val="auto"/>
        </w:rPr>
        <w:lastRenderedPageBreak/>
        <w:t>személyek – Megrendelő</w:t>
      </w:r>
      <w:r w:rsidR="00EA78EE">
        <w:rPr>
          <w:rFonts w:ascii="Garamond" w:hAnsi="Garamond"/>
          <w:color w:val="auto"/>
        </w:rPr>
        <w:t>k és megbízott műszaki ellenőrük</w:t>
      </w:r>
      <w:r w:rsidRPr="00D21953">
        <w:rPr>
          <w:rFonts w:ascii="Garamond" w:hAnsi="Garamond"/>
          <w:color w:val="auto"/>
        </w:rPr>
        <w:t>, valamint a terve</w:t>
      </w:r>
      <w:r w:rsidR="00C40E06">
        <w:rPr>
          <w:rFonts w:ascii="Garamond" w:hAnsi="Garamond"/>
          <w:color w:val="auto"/>
        </w:rPr>
        <w:t>zők - számára elérhetővé tenni.</w:t>
      </w:r>
    </w:p>
    <w:p w14:paraId="166CE077" w14:textId="77777777" w:rsidR="00824E8E" w:rsidRPr="00D21953" w:rsidRDefault="00824E8E" w:rsidP="0064281A">
      <w:pPr>
        <w:pStyle w:val="Default"/>
        <w:widowControl w:val="0"/>
        <w:spacing w:line="264" w:lineRule="auto"/>
        <w:rPr>
          <w:rFonts w:ascii="Garamond" w:hAnsi="Garamond"/>
          <w:b/>
          <w:bCs/>
          <w:color w:val="auto"/>
        </w:rPr>
      </w:pPr>
    </w:p>
    <w:p w14:paraId="69EBED0D" w14:textId="2DEF64EC"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6. </w:t>
      </w:r>
      <w:r w:rsidRPr="00D21953">
        <w:rPr>
          <w:rFonts w:ascii="Garamond" w:hAnsi="Garamond"/>
          <w:color w:val="auto"/>
        </w:rPr>
        <w:t xml:space="preserve">Megrendelő felhívja Vállalkozó figyelmét hogy az </w:t>
      </w:r>
      <w:r w:rsidR="00E14883">
        <w:rPr>
          <w:rFonts w:ascii="Garamond" w:hAnsi="Garamond"/>
          <w:color w:val="auto"/>
        </w:rPr>
        <w:t>elektronikus építési napló</w:t>
      </w:r>
      <w:r w:rsidRPr="00D21953">
        <w:rPr>
          <w:rFonts w:ascii="Garamond" w:hAnsi="Garamond"/>
          <w:color w:val="auto"/>
        </w:rPr>
        <w:t>t a 191/2009.(IX.15.) Korm. rendelet V. fejezetének megfelelően, a kivitelezés megkezdésének napján hatályban lévő rendelkezéseinek megfelelően kell veze</w:t>
      </w:r>
      <w:r w:rsidR="00C40E06">
        <w:rPr>
          <w:rFonts w:ascii="Garamond" w:hAnsi="Garamond"/>
          <w:color w:val="auto"/>
        </w:rPr>
        <w:t>tni.</w:t>
      </w:r>
    </w:p>
    <w:p w14:paraId="1AF1F1ED" w14:textId="77777777" w:rsidR="00824E8E" w:rsidRPr="00D21953" w:rsidRDefault="00824E8E" w:rsidP="0064281A">
      <w:pPr>
        <w:pStyle w:val="Default"/>
        <w:widowControl w:val="0"/>
        <w:spacing w:line="264" w:lineRule="auto"/>
        <w:rPr>
          <w:rFonts w:ascii="Garamond" w:hAnsi="Garamond"/>
          <w:b/>
          <w:bCs/>
          <w:color w:val="auto"/>
        </w:rPr>
      </w:pPr>
    </w:p>
    <w:p w14:paraId="4EDAE1A5" w14:textId="53FF837B"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7. </w:t>
      </w:r>
      <w:r w:rsidRPr="00D21953">
        <w:rPr>
          <w:rFonts w:ascii="Garamond" w:hAnsi="Garamond"/>
          <w:color w:val="auto"/>
        </w:rPr>
        <w:t>Megrendelő</w:t>
      </w:r>
      <w:r w:rsidR="00EB4368">
        <w:rPr>
          <w:rFonts w:ascii="Garamond" w:hAnsi="Garamond"/>
          <w:color w:val="auto"/>
        </w:rPr>
        <w:t>k</w:t>
      </w:r>
      <w:r w:rsidRPr="00D21953">
        <w:rPr>
          <w:rFonts w:ascii="Garamond" w:hAnsi="Garamond"/>
          <w:color w:val="auto"/>
        </w:rPr>
        <w:t xml:space="preserve"> a szakági műszaki ellenőrök adatait az </w:t>
      </w:r>
      <w:r w:rsidR="00E14883">
        <w:rPr>
          <w:rFonts w:ascii="Garamond" w:hAnsi="Garamond"/>
          <w:color w:val="auto"/>
        </w:rPr>
        <w:t>elektronikus építési napló</w:t>
      </w:r>
      <w:r w:rsidRPr="00D21953">
        <w:rPr>
          <w:rFonts w:ascii="Garamond" w:hAnsi="Garamond"/>
          <w:color w:val="auto"/>
        </w:rPr>
        <w:t xml:space="preserve"> megnyitásakor közli</w:t>
      </w:r>
      <w:r w:rsidR="00EB4368">
        <w:rPr>
          <w:rFonts w:ascii="Garamond" w:hAnsi="Garamond"/>
          <w:color w:val="auto"/>
        </w:rPr>
        <w:t>k</w:t>
      </w:r>
      <w:r w:rsidR="00C40E06">
        <w:rPr>
          <w:rFonts w:ascii="Garamond" w:hAnsi="Garamond"/>
          <w:color w:val="auto"/>
        </w:rPr>
        <w:t xml:space="preserve"> Vállalkozóval.</w:t>
      </w:r>
    </w:p>
    <w:p w14:paraId="3E0F5AE5" w14:textId="77777777" w:rsidR="00824E8E" w:rsidRPr="00D21953" w:rsidRDefault="00824E8E" w:rsidP="0064281A">
      <w:pPr>
        <w:pStyle w:val="Default"/>
        <w:widowControl w:val="0"/>
        <w:spacing w:line="264" w:lineRule="auto"/>
        <w:rPr>
          <w:rFonts w:ascii="Garamond" w:hAnsi="Garamond"/>
          <w:b/>
          <w:bCs/>
          <w:color w:val="auto"/>
        </w:rPr>
      </w:pPr>
    </w:p>
    <w:p w14:paraId="6E1EE8DE"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8. </w:t>
      </w:r>
      <w:r w:rsidRPr="00D21953">
        <w:rPr>
          <w:rFonts w:ascii="Garamond" w:hAnsi="Garamond"/>
          <w:color w:val="auto"/>
        </w:rPr>
        <w:t xml:space="preserve">A szerződés alapján Vállalkozó felel a kivitelezés időszaka alatt egészen a műszaki átadás-átvétel lezárásáig a munkavédelmi, környezetvédelmi és őrzésvédelmi szabályok betartásáért, gondoskodik továbbá a munkahely elkerítéséről és a szükséges figyelmeztető jelzések elhelyezéséről. A munkaterület lehatárolása és figyelmeztető táblák elhelyezése Vállalkozó feladata. A munkaterület átvételétől a műszaki átadás-átvétel lezárásáig Vállalkozó felelősséggel tartozik a munkaterületen végzett tevékenységéért, beleértve a munkagépek, eszközök, berendezések és anyagok tárolását és őrzését, az élet- és vagyonbiztonságot. Vállalkozó felelőssége kiterjed alvállalkozóira és szállítóira is. Kültéri növényzetet és </w:t>
      </w:r>
      <w:r w:rsidR="00EB4368">
        <w:rPr>
          <w:rFonts w:ascii="Garamond" w:hAnsi="Garamond"/>
          <w:color w:val="auto"/>
        </w:rPr>
        <w:t>a kivitelezéssel</w:t>
      </w:r>
      <w:r w:rsidRPr="00D21953">
        <w:rPr>
          <w:rFonts w:ascii="Garamond" w:hAnsi="Garamond"/>
          <w:color w:val="auto"/>
        </w:rPr>
        <w:t xml:space="preserve"> nem érintett építményeket a munkaterület átadás- átvétel előtti állapotnak megfelelően a kivitelezés során meg kell óvni, kivitelezés során okozott károkat a Vállalkozó az eredeti állapotnak megfelelően helyreállítja. A munkaterület állapot</w:t>
      </w:r>
      <w:r w:rsidR="00EB4368">
        <w:rPr>
          <w:rFonts w:ascii="Garamond" w:hAnsi="Garamond"/>
          <w:color w:val="auto"/>
        </w:rPr>
        <w:t>ának</w:t>
      </w:r>
      <w:r w:rsidRPr="00D21953">
        <w:rPr>
          <w:rFonts w:ascii="Garamond" w:hAnsi="Garamond"/>
          <w:color w:val="auto"/>
        </w:rPr>
        <w:t xml:space="preserve"> rögzítése át</w:t>
      </w:r>
      <w:r w:rsidR="00C40E06">
        <w:rPr>
          <w:rFonts w:ascii="Garamond" w:hAnsi="Garamond"/>
          <w:color w:val="auto"/>
        </w:rPr>
        <w:t>vételkor a Vállalkozó feladata.</w:t>
      </w:r>
    </w:p>
    <w:p w14:paraId="32D87925" w14:textId="77777777" w:rsidR="00824E8E" w:rsidRPr="00D21953" w:rsidRDefault="00824E8E" w:rsidP="0064281A">
      <w:pPr>
        <w:pStyle w:val="Default"/>
        <w:widowControl w:val="0"/>
        <w:spacing w:line="264" w:lineRule="auto"/>
        <w:rPr>
          <w:rFonts w:ascii="Garamond" w:hAnsi="Garamond"/>
          <w:b/>
          <w:bCs/>
          <w:color w:val="auto"/>
        </w:rPr>
      </w:pPr>
    </w:p>
    <w:p w14:paraId="35AC5AE1"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color w:val="auto"/>
        </w:rPr>
        <w:t>9</w:t>
      </w:r>
      <w:r w:rsidRPr="00D21953">
        <w:rPr>
          <w:rFonts w:ascii="Garamond" w:hAnsi="Garamond"/>
          <w:color w:val="auto"/>
        </w:rPr>
        <w:t>. A műszaki tervekben előirányzott anyagok, szerkezetek teljesítést akadályozó hiánya, vagy Megrendelő</w:t>
      </w:r>
      <w:r w:rsidR="00EB4368">
        <w:rPr>
          <w:rFonts w:ascii="Garamond" w:hAnsi="Garamond"/>
          <w:color w:val="auto"/>
        </w:rPr>
        <w:t>k</w:t>
      </w:r>
      <w:r w:rsidRPr="00D21953">
        <w:rPr>
          <w:rFonts w:ascii="Garamond" w:hAnsi="Garamond"/>
          <w:color w:val="auto"/>
        </w:rPr>
        <w:t xml:space="preserve"> változtatási szándéka esetén az ezeket helyettesítő anyagok és szerkezetek beépítéséről és az esetleges vállalkozói díjkülönbözetről Felek külön írásos megállapodása szükséges</w:t>
      </w:r>
      <w:r w:rsidR="00EB4368">
        <w:rPr>
          <w:rFonts w:ascii="Garamond" w:hAnsi="Garamond"/>
          <w:color w:val="auto"/>
        </w:rPr>
        <w:t xml:space="preserve"> figyelemmel </w:t>
      </w:r>
      <w:r w:rsidR="00EB4368" w:rsidRPr="00EB4368">
        <w:rPr>
          <w:rFonts w:ascii="Garamond" w:hAnsi="Garamond"/>
          <w:color w:val="auto"/>
        </w:rPr>
        <w:t>az építési beruházások, valamint az építési beruházásokhoz kapcsolódó tervezői és mérnöki szolgáltatások közbeszerzésének részletes szabályairól</w:t>
      </w:r>
      <w:r w:rsidR="003B710B">
        <w:rPr>
          <w:rFonts w:ascii="Garamond" w:hAnsi="Garamond"/>
          <w:color w:val="auto"/>
        </w:rPr>
        <w:t xml:space="preserve"> szóló</w:t>
      </w:r>
      <w:r w:rsidR="00EB4368">
        <w:rPr>
          <w:rFonts w:ascii="Garamond" w:hAnsi="Garamond"/>
          <w:color w:val="auto"/>
        </w:rPr>
        <w:t xml:space="preserve"> </w:t>
      </w:r>
      <w:r w:rsidR="003B710B" w:rsidRPr="003B710B">
        <w:rPr>
          <w:rFonts w:ascii="Garamond" w:hAnsi="Garamond"/>
          <w:color w:val="auto"/>
        </w:rPr>
        <w:t>322/2015. (X. 30.) Korm. rendelet</w:t>
      </w:r>
      <w:r w:rsidR="00EB4368">
        <w:rPr>
          <w:rFonts w:ascii="Garamond" w:hAnsi="Garamond"/>
          <w:color w:val="auto"/>
        </w:rPr>
        <w:t xml:space="preserve"> 28. §-ában foglaltakra</w:t>
      </w:r>
      <w:r w:rsidRPr="00D21953">
        <w:rPr>
          <w:rFonts w:ascii="Garamond" w:hAnsi="Garamond"/>
          <w:color w:val="auto"/>
        </w:rPr>
        <w:t xml:space="preserve">. Vállalkozó köteles minden felhasznált anyagról és szerkezetről a gyártó és forgalmazó vállalatoktól a minőségi tanúsítványt beszerezni és azokat az E-naplóhoz csatolni. </w:t>
      </w:r>
      <w:r w:rsidR="003B710B">
        <w:rPr>
          <w:rFonts w:ascii="Garamond" w:hAnsi="Garamond"/>
          <w:color w:val="auto"/>
        </w:rPr>
        <w:t>Nem magyarországi</w:t>
      </w:r>
      <w:r w:rsidRPr="00D21953">
        <w:rPr>
          <w:rFonts w:ascii="Garamond" w:hAnsi="Garamond"/>
          <w:color w:val="auto"/>
        </w:rPr>
        <w:t xml:space="preserve"> anyag és szerkezet felhasználása esetén a Vállalkozó tartozik a nemzeti szabvány szerinti minőséget saját költségén bizonyítani. Vállalkozó kötelessége szükség esetén az importengedélyek beszerzése, a biztonságtechnikai, munkavédelmi, tűzvédelmi és hivatalos minőségi vizsgálatok elvégeztetése, a termék minősítése. Beépítésre csak Magyarországon minősített, érvényes szabványoknak és az ajánlatban meghatározott műszaki feltételeknek megfelelő, kifogástalan an</w:t>
      </w:r>
      <w:r w:rsidR="00C40E06">
        <w:rPr>
          <w:rFonts w:ascii="Garamond" w:hAnsi="Garamond"/>
          <w:color w:val="auto"/>
        </w:rPr>
        <w:t>yagok és termékek használhatók.</w:t>
      </w:r>
    </w:p>
    <w:p w14:paraId="30274CCB" w14:textId="77777777" w:rsidR="00824E8E" w:rsidRPr="00D21953" w:rsidRDefault="00824E8E" w:rsidP="0064281A">
      <w:pPr>
        <w:pStyle w:val="Default"/>
        <w:widowControl w:val="0"/>
        <w:spacing w:line="264" w:lineRule="auto"/>
        <w:rPr>
          <w:rFonts w:ascii="Garamond" w:hAnsi="Garamond"/>
          <w:b/>
          <w:bCs/>
          <w:color w:val="auto"/>
        </w:rPr>
      </w:pPr>
    </w:p>
    <w:p w14:paraId="6EB9E687"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10. </w:t>
      </w:r>
      <w:r w:rsidRPr="00D21953">
        <w:rPr>
          <w:rFonts w:ascii="Garamond" w:hAnsi="Garamond"/>
          <w:color w:val="auto"/>
        </w:rPr>
        <w:t>A belső és külső esztétikai megjelenést biztosító anyagok, szerkezetek (aljzat-, és oldalfal burkolatok, belső ajtók, infokommunikációs eszközök, homlokzatok, tervekben szereplő, de attól eltérő típusú berendezések, szerelvények) megrendelése előtt Vállalkozó egyeztetést kezdeményez a Megrendelő</w:t>
      </w:r>
      <w:r w:rsidR="003B710B">
        <w:rPr>
          <w:rFonts w:ascii="Garamond" w:hAnsi="Garamond"/>
          <w:color w:val="auto"/>
        </w:rPr>
        <w:t>kk</w:t>
      </w:r>
      <w:r w:rsidRPr="00D21953">
        <w:rPr>
          <w:rFonts w:ascii="Garamond" w:hAnsi="Garamond"/>
          <w:color w:val="auto"/>
        </w:rPr>
        <w:t>el, az anyagok megrendelését csak jóváhagyást köv</w:t>
      </w:r>
      <w:r w:rsidR="00C40E06">
        <w:rPr>
          <w:rFonts w:ascii="Garamond" w:hAnsi="Garamond"/>
          <w:color w:val="auto"/>
        </w:rPr>
        <w:t>etően teheti meg a gyártó felé.</w:t>
      </w:r>
    </w:p>
    <w:p w14:paraId="6CCDC0A0" w14:textId="77777777" w:rsidR="00824E8E" w:rsidRPr="00D21953" w:rsidRDefault="00824E8E" w:rsidP="0064281A">
      <w:pPr>
        <w:pStyle w:val="Default"/>
        <w:widowControl w:val="0"/>
        <w:spacing w:line="264" w:lineRule="auto"/>
        <w:rPr>
          <w:rFonts w:ascii="Garamond" w:hAnsi="Garamond"/>
          <w:b/>
          <w:bCs/>
          <w:color w:val="auto"/>
        </w:rPr>
      </w:pPr>
    </w:p>
    <w:p w14:paraId="2C63B66F"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11. </w:t>
      </w:r>
      <w:r w:rsidRPr="00D21953">
        <w:rPr>
          <w:rFonts w:ascii="Garamond" w:hAnsi="Garamond"/>
          <w:color w:val="auto"/>
        </w:rPr>
        <w:t>A munka minőségének meghatározására a szerződéskötés időpontjában kötelezően alkalmazandó nemzeti szabványok, az ágazati műszaki szabályzatok és a vonatkozó műszaki i</w:t>
      </w:r>
      <w:r w:rsidR="00C40E06">
        <w:rPr>
          <w:rFonts w:ascii="Garamond" w:hAnsi="Garamond"/>
          <w:color w:val="auto"/>
        </w:rPr>
        <w:t>rányelvek előírásai szolgálnak.</w:t>
      </w:r>
    </w:p>
    <w:p w14:paraId="085A80FE" w14:textId="77777777" w:rsidR="00824E8E" w:rsidRPr="00D21953" w:rsidRDefault="00824E8E" w:rsidP="0064281A">
      <w:pPr>
        <w:pStyle w:val="Default"/>
        <w:widowControl w:val="0"/>
        <w:spacing w:line="264" w:lineRule="auto"/>
        <w:rPr>
          <w:rFonts w:ascii="Garamond" w:hAnsi="Garamond"/>
          <w:b/>
          <w:bCs/>
          <w:color w:val="auto"/>
        </w:rPr>
      </w:pPr>
    </w:p>
    <w:p w14:paraId="13133A63"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12. </w:t>
      </w:r>
      <w:r w:rsidRPr="00D21953">
        <w:rPr>
          <w:rFonts w:ascii="Garamond" w:hAnsi="Garamond"/>
          <w:color w:val="auto"/>
        </w:rPr>
        <w:t xml:space="preserve">A Megrendelőnek jogában áll az egyes szerkezetekről illetve az építőanyagokról független szakértőkkel minőségellenőrző vizsgálatot készíttetni. Amennyiben a szakértői vélemény az </w:t>
      </w:r>
      <w:r w:rsidRPr="00D21953">
        <w:rPr>
          <w:rFonts w:ascii="Garamond" w:hAnsi="Garamond"/>
          <w:color w:val="auto"/>
        </w:rPr>
        <w:lastRenderedPageBreak/>
        <w:t>előírttól, ill. a tervben meghatározottól való eltérést mutat ki, úgy a vizsgálat és a helyreállítás költsége a Vállalkozót terheli, illetve ha ez lehetetlen, a Megrendelő</w:t>
      </w:r>
      <w:r w:rsidR="003B710B">
        <w:rPr>
          <w:rFonts w:ascii="Garamond" w:hAnsi="Garamond"/>
          <w:color w:val="auto"/>
        </w:rPr>
        <w:t>k</w:t>
      </w:r>
      <w:r w:rsidRPr="00D21953">
        <w:rPr>
          <w:rFonts w:ascii="Garamond" w:hAnsi="Garamond"/>
          <w:color w:val="auto"/>
        </w:rPr>
        <w:t xml:space="preserve"> kártérítést kérhet</w:t>
      </w:r>
      <w:r w:rsidR="003B710B">
        <w:rPr>
          <w:rFonts w:ascii="Garamond" w:hAnsi="Garamond"/>
          <w:color w:val="auto"/>
        </w:rPr>
        <w:t>nek</w:t>
      </w:r>
      <w:r w:rsidR="00C40E06">
        <w:rPr>
          <w:rFonts w:ascii="Garamond" w:hAnsi="Garamond"/>
          <w:color w:val="auto"/>
        </w:rPr>
        <w:t>.</w:t>
      </w:r>
    </w:p>
    <w:p w14:paraId="63B39E96" w14:textId="77777777" w:rsidR="00824E8E" w:rsidRPr="00D21953" w:rsidRDefault="00824E8E" w:rsidP="0064281A">
      <w:pPr>
        <w:pStyle w:val="Default"/>
        <w:widowControl w:val="0"/>
        <w:spacing w:line="264" w:lineRule="auto"/>
        <w:rPr>
          <w:rFonts w:ascii="Garamond" w:hAnsi="Garamond"/>
          <w:b/>
          <w:bCs/>
          <w:color w:val="auto"/>
        </w:rPr>
      </w:pPr>
    </w:p>
    <w:p w14:paraId="7CD7CA4A"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13. </w:t>
      </w:r>
      <w:r w:rsidRPr="00D21953">
        <w:rPr>
          <w:rFonts w:ascii="Garamond" w:hAnsi="Garamond"/>
          <w:color w:val="auto"/>
        </w:rPr>
        <w:t>A kivitelezéshez szükséges víz és elektromos csatlakozás lehetőségét a Megrendelő</w:t>
      </w:r>
      <w:r w:rsidR="003B710B">
        <w:rPr>
          <w:rFonts w:ascii="Garamond" w:hAnsi="Garamond"/>
          <w:color w:val="auto"/>
        </w:rPr>
        <w:t>k</w:t>
      </w:r>
      <w:r w:rsidRPr="00D21953">
        <w:rPr>
          <w:rFonts w:ascii="Garamond" w:hAnsi="Garamond"/>
          <w:color w:val="auto"/>
        </w:rPr>
        <w:t xml:space="preserve"> biztosítj</w:t>
      </w:r>
      <w:r w:rsidR="003B710B">
        <w:rPr>
          <w:rFonts w:ascii="Garamond" w:hAnsi="Garamond"/>
          <w:color w:val="auto"/>
        </w:rPr>
        <w:t>ák</w:t>
      </w:r>
      <w:r w:rsidRPr="00D21953">
        <w:rPr>
          <w:rFonts w:ascii="Garamond" w:hAnsi="Garamond"/>
          <w:color w:val="auto"/>
        </w:rPr>
        <w:t>, azonban a fogyasztás költségeit a Vállalkozó fizeti, melyet a Megrendelő</w:t>
      </w:r>
      <w:r w:rsidR="003B710B">
        <w:rPr>
          <w:rFonts w:ascii="Garamond" w:hAnsi="Garamond"/>
          <w:color w:val="auto"/>
        </w:rPr>
        <w:t>k</w:t>
      </w:r>
      <w:r w:rsidRPr="00D21953">
        <w:rPr>
          <w:rFonts w:ascii="Garamond" w:hAnsi="Garamond"/>
          <w:color w:val="auto"/>
        </w:rPr>
        <w:t xml:space="preserve"> számára </w:t>
      </w:r>
      <w:r w:rsidR="00C40E06">
        <w:rPr>
          <w:rFonts w:ascii="Garamond" w:hAnsi="Garamond"/>
          <w:color w:val="auto"/>
        </w:rPr>
        <w:t>megtérít.</w:t>
      </w:r>
    </w:p>
    <w:p w14:paraId="7D786500" w14:textId="77777777" w:rsidR="00824E8E" w:rsidRPr="00D21953" w:rsidRDefault="00824E8E" w:rsidP="0064281A">
      <w:pPr>
        <w:pStyle w:val="Default"/>
        <w:widowControl w:val="0"/>
        <w:spacing w:line="264" w:lineRule="auto"/>
        <w:rPr>
          <w:rFonts w:ascii="Garamond" w:hAnsi="Garamond"/>
          <w:b/>
          <w:bCs/>
          <w:color w:val="auto"/>
        </w:rPr>
      </w:pPr>
    </w:p>
    <w:p w14:paraId="0EC7B567"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14. </w:t>
      </w:r>
      <w:r w:rsidRPr="00D21953">
        <w:rPr>
          <w:rFonts w:ascii="Garamond" w:hAnsi="Garamond"/>
          <w:color w:val="auto"/>
        </w:rPr>
        <w:t xml:space="preserve">Az ingatlan nyilvántartáshoz szükséges geodéziai beméréseket a </w:t>
      </w:r>
      <w:r w:rsidR="003B710B">
        <w:rPr>
          <w:rFonts w:ascii="Garamond" w:hAnsi="Garamond"/>
          <w:color w:val="auto"/>
        </w:rPr>
        <w:t>V</w:t>
      </w:r>
      <w:r w:rsidR="00C40E06">
        <w:rPr>
          <w:rFonts w:ascii="Garamond" w:hAnsi="Garamond"/>
          <w:color w:val="auto"/>
        </w:rPr>
        <w:t>állalkozó elvégzi.</w:t>
      </w:r>
    </w:p>
    <w:p w14:paraId="1E86E266" w14:textId="77777777" w:rsidR="00824E8E" w:rsidRPr="00D21953" w:rsidRDefault="00824E8E" w:rsidP="0064281A">
      <w:pPr>
        <w:pStyle w:val="Default"/>
        <w:widowControl w:val="0"/>
        <w:spacing w:line="264" w:lineRule="auto"/>
        <w:rPr>
          <w:rFonts w:ascii="Garamond" w:hAnsi="Garamond"/>
          <w:b/>
          <w:bCs/>
          <w:color w:val="auto"/>
        </w:rPr>
      </w:pPr>
    </w:p>
    <w:p w14:paraId="37A81C73"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1</w:t>
      </w:r>
      <w:r w:rsidR="00E87000">
        <w:rPr>
          <w:rFonts w:ascii="Garamond" w:hAnsi="Garamond"/>
          <w:b/>
          <w:bCs/>
          <w:color w:val="auto"/>
        </w:rPr>
        <w:t>5</w:t>
      </w:r>
      <w:r w:rsidRPr="00D21953">
        <w:rPr>
          <w:rFonts w:ascii="Garamond" w:hAnsi="Garamond"/>
          <w:b/>
          <w:bCs/>
          <w:color w:val="auto"/>
        </w:rPr>
        <w:t xml:space="preserve">. </w:t>
      </w:r>
      <w:r w:rsidRPr="00D21953">
        <w:rPr>
          <w:rFonts w:ascii="Garamond" w:hAnsi="Garamond"/>
          <w:color w:val="auto"/>
        </w:rPr>
        <w:t xml:space="preserve">Az építmények megvalósításához feltétlenül szükséges, esetlegesen nem jelzett közművek kiváltásában történő közreműködés, a kiváltáshoz tartozó gépi illetve kézi földmunka elvégzése a </w:t>
      </w:r>
      <w:r w:rsidR="003B710B">
        <w:rPr>
          <w:rFonts w:ascii="Garamond" w:hAnsi="Garamond"/>
          <w:color w:val="auto"/>
        </w:rPr>
        <w:t>V</w:t>
      </w:r>
      <w:r w:rsidR="00C40E06">
        <w:rPr>
          <w:rFonts w:ascii="Garamond" w:hAnsi="Garamond"/>
          <w:color w:val="auto"/>
        </w:rPr>
        <w:t>állalkozó feladata.</w:t>
      </w:r>
    </w:p>
    <w:p w14:paraId="475846DC" w14:textId="77777777" w:rsidR="00824E8E" w:rsidRDefault="00824E8E" w:rsidP="0064281A">
      <w:pPr>
        <w:pStyle w:val="Default"/>
        <w:widowControl w:val="0"/>
        <w:spacing w:line="264" w:lineRule="auto"/>
        <w:rPr>
          <w:rFonts w:ascii="Garamond" w:hAnsi="Garamond"/>
          <w:bCs/>
          <w:color w:val="auto"/>
        </w:rPr>
      </w:pPr>
    </w:p>
    <w:p w14:paraId="56E795F5" w14:textId="6378BB5A" w:rsidR="00C739C1" w:rsidRPr="00C739C1" w:rsidRDefault="00BE4681" w:rsidP="00BE4681">
      <w:pPr>
        <w:pStyle w:val="Default"/>
        <w:spacing w:line="264" w:lineRule="auto"/>
        <w:rPr>
          <w:rFonts w:ascii="Garamond" w:hAnsi="Garamond"/>
          <w:bCs/>
        </w:rPr>
      </w:pPr>
      <w:r>
        <w:rPr>
          <w:rFonts w:ascii="Garamond" w:hAnsi="Garamond"/>
          <w:b/>
          <w:bCs/>
        </w:rPr>
        <w:t xml:space="preserve">16. </w:t>
      </w:r>
      <w:r w:rsidR="00C739C1">
        <w:rPr>
          <w:rFonts w:ascii="Garamond" w:hAnsi="Garamond"/>
          <w:bCs/>
        </w:rPr>
        <w:t>Vállalkozó</w:t>
      </w:r>
      <w:r w:rsidR="00C739C1" w:rsidRPr="00C739C1">
        <w:rPr>
          <w:rFonts w:ascii="Garamond" w:hAnsi="Garamond"/>
          <w:bCs/>
        </w:rPr>
        <w:t xml:space="preserve"> köteles közreműködni a használatbavételi eljárásban.</w:t>
      </w:r>
    </w:p>
    <w:p w14:paraId="3635AAB9" w14:textId="77777777" w:rsidR="00C739C1" w:rsidRDefault="00C739C1" w:rsidP="00BE4681">
      <w:pPr>
        <w:pStyle w:val="Default"/>
        <w:spacing w:line="264" w:lineRule="auto"/>
        <w:rPr>
          <w:rFonts w:ascii="Garamond" w:hAnsi="Garamond"/>
          <w:b/>
          <w:bCs/>
        </w:rPr>
      </w:pPr>
    </w:p>
    <w:p w14:paraId="63E6AAE2" w14:textId="326B13E8" w:rsidR="00DD2102" w:rsidRPr="00DD2102" w:rsidRDefault="00C739C1" w:rsidP="000C75D8">
      <w:pPr>
        <w:pStyle w:val="Default"/>
        <w:spacing w:line="264" w:lineRule="auto"/>
        <w:jc w:val="both"/>
        <w:rPr>
          <w:rFonts w:ascii="Garamond" w:hAnsi="Garamond"/>
          <w:bCs/>
        </w:rPr>
      </w:pPr>
      <w:r>
        <w:rPr>
          <w:rFonts w:ascii="Garamond" w:hAnsi="Garamond"/>
          <w:b/>
          <w:bCs/>
        </w:rPr>
        <w:t xml:space="preserve">17. </w:t>
      </w:r>
      <w:r w:rsidR="000C75D8">
        <w:rPr>
          <w:rFonts w:ascii="Garamond" w:hAnsi="Garamond"/>
          <w:bCs/>
        </w:rPr>
        <w:t>Megrendelők kifejezetten kikötik, hogy a</w:t>
      </w:r>
      <w:r w:rsidR="00DD2102" w:rsidRPr="00DD2102">
        <w:rPr>
          <w:rFonts w:ascii="Garamond" w:hAnsi="Garamond"/>
          <w:bCs/>
        </w:rPr>
        <w:t xml:space="preserve"> D-Ny-i épületszárnyban az I. ütem átadását követően munka csak akkor végezhető, amikor az épületben nem folyik oktatási tevékenység.</w:t>
      </w:r>
    </w:p>
    <w:p w14:paraId="3BA90336" w14:textId="77777777" w:rsidR="00DD2102" w:rsidRDefault="00DD2102" w:rsidP="00BE4681">
      <w:pPr>
        <w:pStyle w:val="Default"/>
        <w:spacing w:line="264" w:lineRule="auto"/>
        <w:rPr>
          <w:rFonts w:ascii="Garamond" w:hAnsi="Garamond"/>
          <w:b/>
          <w:bCs/>
        </w:rPr>
      </w:pPr>
    </w:p>
    <w:p w14:paraId="0A1DD286" w14:textId="50DDC892" w:rsidR="00BE4681" w:rsidRPr="00BE4681" w:rsidRDefault="00DD2102" w:rsidP="00BE4681">
      <w:pPr>
        <w:pStyle w:val="Default"/>
        <w:spacing w:line="264" w:lineRule="auto"/>
        <w:rPr>
          <w:rFonts w:ascii="Garamond" w:hAnsi="Garamond"/>
          <w:b/>
          <w:bCs/>
        </w:rPr>
      </w:pPr>
      <w:r>
        <w:rPr>
          <w:rFonts w:ascii="Garamond" w:hAnsi="Garamond"/>
          <w:b/>
          <w:bCs/>
        </w:rPr>
        <w:t xml:space="preserve">18. </w:t>
      </w:r>
      <w:r w:rsidR="00BE4681" w:rsidRPr="00BE4681">
        <w:rPr>
          <w:rFonts w:ascii="Garamond" w:hAnsi="Garamond"/>
          <w:b/>
          <w:bCs/>
        </w:rPr>
        <w:t>Értékelési részszempontok szerinti vállalások</w:t>
      </w:r>
    </w:p>
    <w:p w14:paraId="352203EC" w14:textId="6F6C9F3D" w:rsidR="00BE4681" w:rsidRPr="00BE4681" w:rsidRDefault="00BE4681" w:rsidP="00BE4681">
      <w:pPr>
        <w:pStyle w:val="Default"/>
        <w:spacing w:line="264" w:lineRule="auto"/>
        <w:jc w:val="both"/>
        <w:rPr>
          <w:rFonts w:ascii="Garamond" w:hAnsi="Garamond"/>
          <w:bCs/>
        </w:rPr>
      </w:pPr>
      <w:r>
        <w:rPr>
          <w:rFonts w:ascii="Garamond" w:hAnsi="Garamond"/>
          <w:bCs/>
        </w:rPr>
        <w:t>Vállalkozó</w:t>
      </w:r>
      <w:r w:rsidRPr="00BE4681">
        <w:rPr>
          <w:rFonts w:ascii="Garamond" w:hAnsi="Garamond"/>
          <w:bCs/>
        </w:rPr>
        <w:t xml:space="preserve"> a közbeszerzési eljárás során az </w:t>
      </w:r>
      <w:r>
        <w:rPr>
          <w:rFonts w:ascii="Garamond" w:hAnsi="Garamond"/>
          <w:bCs/>
        </w:rPr>
        <w:t>a</w:t>
      </w:r>
      <w:r w:rsidRPr="00BE4681">
        <w:rPr>
          <w:rFonts w:ascii="Garamond" w:hAnsi="Garamond"/>
          <w:bCs/>
        </w:rPr>
        <w:t xml:space="preserve">jánlatában Kbt. 76. §-a szerinti értékelési részszempontok tekintetében a </w:t>
      </w:r>
      <w:r>
        <w:rPr>
          <w:rFonts w:ascii="Garamond" w:hAnsi="Garamond"/>
          <w:bCs/>
        </w:rPr>
        <w:t>s</w:t>
      </w:r>
      <w:r w:rsidRPr="00BE4681">
        <w:rPr>
          <w:rFonts w:ascii="Garamond" w:hAnsi="Garamond"/>
          <w:bCs/>
        </w:rPr>
        <w:t>zerződés teljesítésével összefüggésben az alábbiakat vállalta:</w:t>
      </w:r>
    </w:p>
    <w:p w14:paraId="74FD32C6" w14:textId="44CF51C1" w:rsidR="00BE4681" w:rsidRPr="00BE4681" w:rsidRDefault="00BE4681" w:rsidP="00BE4681">
      <w:pPr>
        <w:pStyle w:val="Default"/>
        <w:spacing w:line="264" w:lineRule="auto"/>
        <w:jc w:val="both"/>
        <w:rPr>
          <w:rFonts w:ascii="Garamond" w:hAnsi="Garamond"/>
          <w:bCs/>
        </w:rPr>
      </w:pPr>
      <w:r w:rsidRPr="00BE4681">
        <w:rPr>
          <w:rFonts w:ascii="Garamond" w:hAnsi="Garamond"/>
          <w:bCs/>
        </w:rPr>
        <w:t>Az M2) alkalmasság tekintetében bemutatott M2) a) MV-É szakember, az M2) b) MV-ÉG szakember és M2) c) MV-ÉV szakember névjegyzékbe vételhez szükséges kötelezően előírt gyakorlati időn felüli többlet szakmai tapasztalatainak összege (hónap)</w:t>
      </w:r>
      <w:r>
        <w:rPr>
          <w:rFonts w:ascii="Garamond" w:hAnsi="Garamond"/>
          <w:bCs/>
        </w:rPr>
        <w:t>:</w:t>
      </w:r>
      <w:r w:rsidRPr="00BE4681">
        <w:rPr>
          <w:rFonts w:ascii="Garamond" w:hAnsi="Garamond"/>
          <w:bCs/>
        </w:rPr>
        <w:t xml:space="preserve"> </w:t>
      </w:r>
      <w:r w:rsidR="0050427B" w:rsidRPr="00EE2B88">
        <w:rPr>
          <w:rFonts w:ascii="Garamond" w:hAnsi="Garamond"/>
          <w:b/>
          <w:bCs/>
        </w:rPr>
        <w:t>[…]</w:t>
      </w:r>
      <w:r w:rsidR="0050427B" w:rsidRPr="00EE2B88">
        <w:rPr>
          <w:rFonts w:ascii="Garamond" w:hAnsi="Garamond"/>
          <w:i/>
          <w:iCs/>
        </w:rPr>
        <w:t>*szerződéskötéskor kitöltendő</w:t>
      </w:r>
      <w:r w:rsidR="0050427B" w:rsidRPr="00EE2B88">
        <w:rPr>
          <w:rFonts w:ascii="Garamond" w:hAnsi="Garamond"/>
        </w:rPr>
        <w:t xml:space="preserve"> hónap</w:t>
      </w:r>
      <w:r w:rsidRPr="00BE4681">
        <w:rPr>
          <w:rFonts w:ascii="Garamond" w:hAnsi="Garamond"/>
          <w:bCs/>
        </w:rPr>
        <w:t>.</w:t>
      </w:r>
    </w:p>
    <w:p w14:paraId="3091BF0E" w14:textId="77777777" w:rsidR="00BE4681" w:rsidRPr="00BE4681" w:rsidRDefault="00BE4681" w:rsidP="00BE4681">
      <w:pPr>
        <w:pStyle w:val="Default"/>
        <w:spacing w:line="264" w:lineRule="auto"/>
        <w:jc w:val="both"/>
        <w:rPr>
          <w:rFonts w:ascii="Garamond" w:hAnsi="Garamond"/>
          <w:bCs/>
        </w:rPr>
      </w:pPr>
    </w:p>
    <w:p w14:paraId="625B4FEE" w14:textId="77777777" w:rsidR="00BE4681" w:rsidRPr="00BE4681" w:rsidRDefault="00BE4681" w:rsidP="00BE4681">
      <w:pPr>
        <w:pStyle w:val="Default"/>
        <w:spacing w:line="264" w:lineRule="auto"/>
        <w:rPr>
          <w:rFonts w:ascii="Garamond" w:hAnsi="Garamond"/>
          <w:bCs/>
        </w:rPr>
      </w:pPr>
      <w:r w:rsidRPr="00BE4681">
        <w:rPr>
          <w:rFonts w:ascii="Garamond" w:hAnsi="Garamond"/>
          <w:bCs/>
        </w:rPr>
        <w:t xml:space="preserve">1. </w:t>
      </w:r>
    </w:p>
    <w:p w14:paraId="6416411D" w14:textId="00E085E0" w:rsidR="00BE4681" w:rsidRPr="00BE4681" w:rsidRDefault="00BE4681" w:rsidP="00BE4681">
      <w:pPr>
        <w:pStyle w:val="Default"/>
        <w:spacing w:line="264" w:lineRule="auto"/>
        <w:rPr>
          <w:rFonts w:ascii="Garamond" w:hAnsi="Garamond"/>
          <w:bCs/>
        </w:rPr>
      </w:pPr>
      <w:r w:rsidRPr="00BE4681">
        <w:rPr>
          <w:rFonts w:ascii="Garamond" w:hAnsi="Garamond"/>
          <w:bCs/>
        </w:rPr>
        <w:t xml:space="preserve">Szakember neve: </w:t>
      </w:r>
      <w:r>
        <w:rPr>
          <w:rFonts w:ascii="Garamond" w:hAnsi="Garamond"/>
          <w:bCs/>
        </w:rPr>
        <w:t>………………………………..</w:t>
      </w:r>
    </w:p>
    <w:p w14:paraId="44CCE5B4" w14:textId="525E1823" w:rsidR="00BE4681" w:rsidRPr="00BE4681" w:rsidRDefault="00BE4681" w:rsidP="00BE4681">
      <w:pPr>
        <w:pStyle w:val="Default"/>
        <w:spacing w:line="264" w:lineRule="auto"/>
        <w:rPr>
          <w:rFonts w:ascii="Garamond" w:hAnsi="Garamond"/>
          <w:bCs/>
        </w:rPr>
      </w:pPr>
      <w:r w:rsidRPr="00BE4681">
        <w:rPr>
          <w:rFonts w:ascii="Garamond" w:hAnsi="Garamond"/>
          <w:bCs/>
        </w:rPr>
        <w:t xml:space="preserve">Kamarai azonosító száma: </w:t>
      </w:r>
      <w:r>
        <w:rPr>
          <w:rFonts w:ascii="Garamond" w:hAnsi="Garamond"/>
          <w:bCs/>
        </w:rPr>
        <w:t>………….</w:t>
      </w:r>
    </w:p>
    <w:p w14:paraId="03950103" w14:textId="77777777" w:rsidR="00BE4681" w:rsidRPr="00BE4681" w:rsidRDefault="00BE4681" w:rsidP="00BE4681">
      <w:pPr>
        <w:pStyle w:val="Default"/>
        <w:spacing w:line="264" w:lineRule="auto"/>
        <w:rPr>
          <w:rFonts w:ascii="Garamond" w:hAnsi="Garamond"/>
          <w:bCs/>
        </w:rPr>
      </w:pPr>
    </w:p>
    <w:p w14:paraId="065482AC" w14:textId="77777777" w:rsidR="00BE4681" w:rsidRPr="00BE4681" w:rsidRDefault="00BE4681" w:rsidP="00BE4681">
      <w:pPr>
        <w:pStyle w:val="Default"/>
        <w:spacing w:line="264" w:lineRule="auto"/>
        <w:rPr>
          <w:rFonts w:ascii="Garamond" w:hAnsi="Garamond"/>
          <w:bCs/>
        </w:rPr>
      </w:pPr>
      <w:r w:rsidRPr="00BE4681">
        <w:rPr>
          <w:rFonts w:ascii="Garamond" w:hAnsi="Garamond"/>
          <w:bCs/>
        </w:rPr>
        <w:t xml:space="preserve">2. </w:t>
      </w:r>
    </w:p>
    <w:p w14:paraId="43270D1E" w14:textId="77777777" w:rsidR="00BE4681" w:rsidRPr="00BE4681" w:rsidRDefault="00BE4681" w:rsidP="00BE4681">
      <w:pPr>
        <w:pStyle w:val="Default"/>
        <w:spacing w:line="264" w:lineRule="auto"/>
        <w:rPr>
          <w:rFonts w:ascii="Garamond" w:hAnsi="Garamond"/>
          <w:bCs/>
        </w:rPr>
      </w:pPr>
      <w:r w:rsidRPr="00BE4681">
        <w:rPr>
          <w:rFonts w:ascii="Garamond" w:hAnsi="Garamond"/>
          <w:bCs/>
        </w:rPr>
        <w:t xml:space="preserve">Szakember neve: </w:t>
      </w:r>
      <w:r>
        <w:rPr>
          <w:rFonts w:ascii="Garamond" w:hAnsi="Garamond"/>
          <w:bCs/>
        </w:rPr>
        <w:t>………………………………..</w:t>
      </w:r>
    </w:p>
    <w:p w14:paraId="0633F00A" w14:textId="4C2F1735" w:rsidR="00BE4681" w:rsidRPr="00BE4681" w:rsidRDefault="00BE4681" w:rsidP="00BE4681">
      <w:pPr>
        <w:pStyle w:val="Default"/>
        <w:spacing w:line="264" w:lineRule="auto"/>
        <w:rPr>
          <w:rFonts w:ascii="Garamond" w:hAnsi="Garamond"/>
          <w:bCs/>
        </w:rPr>
      </w:pPr>
      <w:r w:rsidRPr="00BE4681">
        <w:rPr>
          <w:rFonts w:ascii="Garamond" w:hAnsi="Garamond"/>
          <w:bCs/>
        </w:rPr>
        <w:t xml:space="preserve">Kamarai azonosító száma: </w:t>
      </w:r>
      <w:r>
        <w:rPr>
          <w:rFonts w:ascii="Garamond" w:hAnsi="Garamond"/>
          <w:bCs/>
        </w:rPr>
        <w:t>………….</w:t>
      </w:r>
    </w:p>
    <w:p w14:paraId="118C5314" w14:textId="77777777" w:rsidR="00BE4681" w:rsidRPr="00BE4681" w:rsidRDefault="00BE4681" w:rsidP="00BE4681">
      <w:pPr>
        <w:pStyle w:val="Default"/>
        <w:spacing w:line="264" w:lineRule="auto"/>
        <w:rPr>
          <w:rFonts w:ascii="Garamond" w:hAnsi="Garamond"/>
          <w:bCs/>
        </w:rPr>
      </w:pPr>
    </w:p>
    <w:p w14:paraId="4F5BD685" w14:textId="77777777" w:rsidR="00BE4681" w:rsidRPr="00BE4681" w:rsidRDefault="00BE4681" w:rsidP="00BE4681">
      <w:pPr>
        <w:pStyle w:val="Default"/>
        <w:spacing w:line="264" w:lineRule="auto"/>
        <w:rPr>
          <w:rFonts w:ascii="Garamond" w:hAnsi="Garamond"/>
          <w:bCs/>
        </w:rPr>
      </w:pPr>
      <w:r w:rsidRPr="00BE4681">
        <w:rPr>
          <w:rFonts w:ascii="Garamond" w:hAnsi="Garamond"/>
          <w:bCs/>
        </w:rPr>
        <w:t xml:space="preserve">3. </w:t>
      </w:r>
    </w:p>
    <w:p w14:paraId="2B41242B" w14:textId="77777777" w:rsidR="00BE4681" w:rsidRPr="00BE4681" w:rsidRDefault="00BE4681" w:rsidP="00BE4681">
      <w:pPr>
        <w:pStyle w:val="Default"/>
        <w:spacing w:line="264" w:lineRule="auto"/>
        <w:rPr>
          <w:rFonts w:ascii="Garamond" w:hAnsi="Garamond"/>
          <w:bCs/>
        </w:rPr>
      </w:pPr>
      <w:r w:rsidRPr="00BE4681">
        <w:rPr>
          <w:rFonts w:ascii="Garamond" w:hAnsi="Garamond"/>
          <w:bCs/>
        </w:rPr>
        <w:t xml:space="preserve">Szakember neve: </w:t>
      </w:r>
      <w:r>
        <w:rPr>
          <w:rFonts w:ascii="Garamond" w:hAnsi="Garamond"/>
          <w:bCs/>
        </w:rPr>
        <w:t>………………………………..</w:t>
      </w:r>
    </w:p>
    <w:p w14:paraId="19A1FFC2" w14:textId="7D15556B" w:rsidR="00BE4681" w:rsidRPr="00BE4681" w:rsidRDefault="00BE4681" w:rsidP="00BE4681">
      <w:pPr>
        <w:pStyle w:val="Default"/>
        <w:spacing w:line="264" w:lineRule="auto"/>
        <w:rPr>
          <w:rFonts w:ascii="Garamond" w:hAnsi="Garamond"/>
          <w:bCs/>
        </w:rPr>
      </w:pPr>
      <w:r w:rsidRPr="00BE4681">
        <w:rPr>
          <w:rFonts w:ascii="Garamond" w:hAnsi="Garamond"/>
          <w:bCs/>
        </w:rPr>
        <w:t xml:space="preserve">Kamarai azonosító száma: </w:t>
      </w:r>
      <w:r>
        <w:rPr>
          <w:rFonts w:ascii="Garamond" w:hAnsi="Garamond"/>
          <w:bCs/>
        </w:rPr>
        <w:t>………….</w:t>
      </w:r>
    </w:p>
    <w:p w14:paraId="64CB2CC3" w14:textId="77777777" w:rsidR="00BE4681" w:rsidRPr="00C40E06" w:rsidRDefault="00BE4681" w:rsidP="0064281A">
      <w:pPr>
        <w:pStyle w:val="Default"/>
        <w:widowControl w:val="0"/>
        <w:spacing w:line="264" w:lineRule="auto"/>
        <w:rPr>
          <w:rFonts w:ascii="Garamond" w:hAnsi="Garamond"/>
          <w:bCs/>
          <w:color w:val="auto"/>
        </w:rPr>
      </w:pPr>
    </w:p>
    <w:p w14:paraId="20A35305" w14:textId="77777777" w:rsidR="00C35D60" w:rsidRPr="00C40E06" w:rsidRDefault="00C35D60" w:rsidP="0064281A">
      <w:pPr>
        <w:pStyle w:val="Default"/>
        <w:widowControl w:val="0"/>
        <w:spacing w:line="264" w:lineRule="auto"/>
        <w:rPr>
          <w:rFonts w:ascii="Garamond" w:hAnsi="Garamond"/>
          <w:bCs/>
          <w:color w:val="auto"/>
        </w:rPr>
      </w:pPr>
    </w:p>
    <w:p w14:paraId="34B4AC47" w14:textId="77777777" w:rsidR="00824E8E" w:rsidRPr="00D21953" w:rsidRDefault="00824E8E" w:rsidP="0064281A">
      <w:pPr>
        <w:pStyle w:val="Default"/>
        <w:widowControl w:val="0"/>
        <w:spacing w:line="264" w:lineRule="auto"/>
        <w:jc w:val="center"/>
        <w:rPr>
          <w:rFonts w:ascii="Garamond" w:hAnsi="Garamond"/>
          <w:color w:val="auto"/>
        </w:rPr>
      </w:pPr>
      <w:r>
        <w:rPr>
          <w:rFonts w:ascii="Garamond" w:hAnsi="Garamond"/>
          <w:b/>
          <w:bCs/>
          <w:color w:val="auto"/>
        </w:rPr>
        <w:t>VIII</w:t>
      </w:r>
      <w:r w:rsidRPr="00D21953">
        <w:rPr>
          <w:rFonts w:ascii="Garamond" w:hAnsi="Garamond"/>
          <w:b/>
          <w:bCs/>
          <w:color w:val="auto"/>
        </w:rPr>
        <w:t>. MŰSZAKI ÁTADÁS - ÁTVÉTEL</w:t>
      </w:r>
    </w:p>
    <w:p w14:paraId="1241E1E2" w14:textId="77777777" w:rsidR="00824E8E" w:rsidRPr="00D21953" w:rsidRDefault="00824E8E" w:rsidP="0064281A">
      <w:pPr>
        <w:pStyle w:val="Default"/>
        <w:widowControl w:val="0"/>
        <w:spacing w:line="264" w:lineRule="auto"/>
        <w:rPr>
          <w:rFonts w:ascii="Garamond" w:hAnsi="Garamond"/>
          <w:color w:val="auto"/>
        </w:rPr>
      </w:pPr>
    </w:p>
    <w:p w14:paraId="04835686" w14:textId="77777777" w:rsidR="00824E8E"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1. </w:t>
      </w:r>
      <w:r w:rsidRPr="00D21953">
        <w:rPr>
          <w:rFonts w:ascii="Garamond" w:hAnsi="Garamond"/>
          <w:color w:val="auto"/>
        </w:rPr>
        <w:t>A kivitelezés</w:t>
      </w:r>
      <w:r w:rsidR="008F708C">
        <w:rPr>
          <w:rFonts w:ascii="Garamond" w:hAnsi="Garamond"/>
          <w:color w:val="auto"/>
        </w:rPr>
        <w:t>, valamint az adott teljesítési ütem</w:t>
      </w:r>
      <w:r w:rsidRPr="00D21953">
        <w:rPr>
          <w:rFonts w:ascii="Garamond" w:hAnsi="Garamond"/>
          <w:color w:val="auto"/>
        </w:rPr>
        <w:t xml:space="preserve"> befejezésekor Vállalkozó műszaki átadás-átvételi eljárást kezdeményez, melyről Megrendelőt a kitűzött időpont előtt 5 munkanappal köteles értesíteni. Az eljárás során a Megrendelő az átadás-átvételi jegyzőkönyvben tett nyilatkozatával igazolja a szerződésben fogl</w:t>
      </w:r>
      <w:r w:rsidR="00C40E06">
        <w:rPr>
          <w:rFonts w:ascii="Garamond" w:hAnsi="Garamond"/>
          <w:color w:val="auto"/>
        </w:rPr>
        <w:t>altaknak megfelelő teljesítést.</w:t>
      </w:r>
    </w:p>
    <w:p w14:paraId="3D9B07BB" w14:textId="77777777" w:rsidR="00C35D60" w:rsidRPr="00D21953" w:rsidRDefault="00C35D60" w:rsidP="0064281A">
      <w:pPr>
        <w:pStyle w:val="Default"/>
        <w:widowControl w:val="0"/>
        <w:spacing w:line="264" w:lineRule="auto"/>
        <w:jc w:val="both"/>
        <w:rPr>
          <w:rFonts w:ascii="Garamond" w:hAnsi="Garamond"/>
          <w:color w:val="auto"/>
        </w:rPr>
      </w:pPr>
    </w:p>
    <w:p w14:paraId="7F845B7C"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2. </w:t>
      </w:r>
      <w:r w:rsidRPr="00D21953">
        <w:rPr>
          <w:rFonts w:ascii="Garamond" w:hAnsi="Garamond"/>
          <w:color w:val="auto"/>
        </w:rPr>
        <w:t xml:space="preserve">A műszaki átadás-átvétel feltétele a hiánymentes, rendeltetésszerű használatra alkalmas létesítmény elkészítése. A műszaki teljesítés a műszaki átadás-átvétel sikeres lezárásával, a szerződés </w:t>
      </w:r>
      <w:r w:rsidRPr="00D21953">
        <w:rPr>
          <w:rFonts w:ascii="Garamond" w:hAnsi="Garamond"/>
          <w:color w:val="auto"/>
        </w:rPr>
        <w:lastRenderedPageBreak/>
        <w:t>teljesítése a használatbavétel feltételeinek biztosításával, a birtokbaadási eljárás hiánytalan lefolytatásával zárul. Megrendelő</w:t>
      </w:r>
      <w:r w:rsidR="008F708C">
        <w:rPr>
          <w:rFonts w:ascii="Garamond" w:hAnsi="Garamond"/>
          <w:color w:val="auto"/>
        </w:rPr>
        <w:t>k</w:t>
      </w:r>
      <w:r w:rsidRPr="00D21953">
        <w:rPr>
          <w:rFonts w:ascii="Garamond" w:hAnsi="Garamond"/>
          <w:color w:val="auto"/>
        </w:rPr>
        <w:t xml:space="preserve"> kötelezettsége az eljáráson való megjelenés, és a hiánytalanul, kifogástalan minőségben, használatba vételre és üzemeltetésre alkalmas állapotban elkészült létesítmények átvétele. Az átvételt Megrendelő</w:t>
      </w:r>
      <w:r w:rsidR="008F708C">
        <w:rPr>
          <w:rFonts w:ascii="Garamond" w:hAnsi="Garamond"/>
          <w:color w:val="auto"/>
        </w:rPr>
        <w:t>k</w:t>
      </w:r>
      <w:r w:rsidRPr="00D21953">
        <w:rPr>
          <w:rFonts w:ascii="Garamond" w:hAnsi="Garamond"/>
          <w:color w:val="auto"/>
        </w:rPr>
        <w:t xml:space="preserve"> csak olyan hiányosságok esetén tagadhatj</w:t>
      </w:r>
      <w:r w:rsidR="008F708C">
        <w:rPr>
          <w:rFonts w:ascii="Garamond" w:hAnsi="Garamond"/>
          <w:color w:val="auto"/>
        </w:rPr>
        <w:t>ák</w:t>
      </w:r>
      <w:r w:rsidRPr="00D21953">
        <w:rPr>
          <w:rFonts w:ascii="Garamond" w:hAnsi="Garamond"/>
          <w:color w:val="auto"/>
        </w:rPr>
        <w:t xml:space="preserve"> meg, melyek a létesítmény rendeltetés</w:t>
      </w:r>
      <w:r w:rsidR="00C40E06">
        <w:rPr>
          <w:rFonts w:ascii="Garamond" w:hAnsi="Garamond"/>
          <w:color w:val="auto"/>
        </w:rPr>
        <w:t>szerű használatát akadályozzák.</w:t>
      </w:r>
    </w:p>
    <w:p w14:paraId="13B699FD" w14:textId="77777777" w:rsidR="00824E8E" w:rsidRPr="00D21953" w:rsidRDefault="00824E8E" w:rsidP="0064281A">
      <w:pPr>
        <w:pStyle w:val="Default"/>
        <w:widowControl w:val="0"/>
        <w:spacing w:line="264" w:lineRule="auto"/>
        <w:rPr>
          <w:rFonts w:ascii="Garamond" w:hAnsi="Garamond"/>
          <w:b/>
          <w:bCs/>
          <w:color w:val="auto"/>
        </w:rPr>
      </w:pPr>
    </w:p>
    <w:p w14:paraId="5F3E2ECA" w14:textId="08FF8AFB"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3. </w:t>
      </w:r>
      <w:r w:rsidRPr="00D21953">
        <w:rPr>
          <w:rFonts w:ascii="Garamond" w:hAnsi="Garamond"/>
          <w:color w:val="auto"/>
        </w:rPr>
        <w:t>Vállalkozónak 3 munkanappal a műszaki átadás-átvételi eljárás megkezdése előtt a Megrendelő</w:t>
      </w:r>
      <w:r w:rsidR="008F708C">
        <w:rPr>
          <w:rFonts w:ascii="Garamond" w:hAnsi="Garamond"/>
          <w:color w:val="auto"/>
        </w:rPr>
        <w:t>k</w:t>
      </w:r>
      <w:r w:rsidRPr="00D21953">
        <w:rPr>
          <w:rFonts w:ascii="Garamond" w:hAnsi="Garamond"/>
          <w:color w:val="auto"/>
        </w:rPr>
        <w:t xml:space="preserve"> részére szolgáltatnia kell a létesítmény átadási dokumentációját 2 példány papír alapú dokumentálásban és </w:t>
      </w:r>
      <w:r w:rsidR="007C59E0">
        <w:rPr>
          <w:rFonts w:ascii="Garamond" w:hAnsi="Garamond"/>
          <w:color w:val="auto"/>
        </w:rPr>
        <w:t>2</w:t>
      </w:r>
      <w:r w:rsidRPr="00D21953">
        <w:rPr>
          <w:rFonts w:ascii="Garamond" w:hAnsi="Garamond"/>
          <w:color w:val="auto"/>
        </w:rPr>
        <w:t xml:space="preserve"> példány CD, benne a megvalósulási tervet a beépített anyagok, szerkezetek műbizonylatait, a minőségi tanúsítványait, (305/2011/EU rendelet szerint) szabványossági nyilatkozatokat, valamint a felelős kivitelezői (műszaki vezetői) nyilatkozatokat melyekben rögzítésre kerül, hogy Vállalkozó a munkát a kiviteli tervek és a szerződésben </w:t>
      </w:r>
      <w:r w:rsidR="00C40E06">
        <w:rPr>
          <w:rFonts w:ascii="Garamond" w:hAnsi="Garamond"/>
          <w:color w:val="auto"/>
        </w:rPr>
        <w:t>foglaltak szerint teljesítette.</w:t>
      </w:r>
    </w:p>
    <w:p w14:paraId="6F95D7D7" w14:textId="77777777" w:rsidR="00824E8E" w:rsidRPr="00D21953" w:rsidRDefault="00824E8E" w:rsidP="0064281A">
      <w:pPr>
        <w:pStyle w:val="Default"/>
        <w:widowControl w:val="0"/>
        <w:spacing w:line="264" w:lineRule="auto"/>
        <w:rPr>
          <w:rFonts w:ascii="Garamond" w:hAnsi="Garamond"/>
          <w:b/>
          <w:bCs/>
          <w:color w:val="auto"/>
        </w:rPr>
      </w:pPr>
    </w:p>
    <w:p w14:paraId="628658DA" w14:textId="77777777"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5. </w:t>
      </w:r>
      <w:r w:rsidRPr="00D21953">
        <w:rPr>
          <w:rFonts w:ascii="Garamond" w:hAnsi="Garamond"/>
          <w:color w:val="auto"/>
        </w:rPr>
        <w:t>Az építmény műszaki átadás-átvételét, a hibák, hiányok és hiányosságok kijavítását, pótlását és a szerződésben megállapított ellenérték kézhezvételét követően - a szerződés teljesítéseként - a Vállalkozó a Megrendelő birtokába adja az építményt, építményrészt, és az építési-bontási hulladék tárolására, elszállítására vonatkozó, a 191/2009.(IX.15.) Korm. rend. melléklete szerinti kitöltött hulladék-nyilvántartó lapot. A kivitelezés során keletkezett hulladék jogszabálynak illetve környezetvédelmi előírásoknak megfelelő elszállítására vagy elszállíttatására a Vál</w:t>
      </w:r>
      <w:r w:rsidR="00C40E06">
        <w:rPr>
          <w:rFonts w:ascii="Garamond" w:hAnsi="Garamond"/>
          <w:color w:val="auto"/>
        </w:rPr>
        <w:t>lalkozó kötelezettséget vállal.</w:t>
      </w:r>
    </w:p>
    <w:p w14:paraId="570B85E0" w14:textId="77777777" w:rsidR="00824E8E" w:rsidRPr="00D21953" w:rsidRDefault="00824E8E" w:rsidP="0064281A">
      <w:pPr>
        <w:pStyle w:val="Default"/>
        <w:widowControl w:val="0"/>
        <w:spacing w:line="264" w:lineRule="auto"/>
        <w:rPr>
          <w:rFonts w:ascii="Garamond" w:hAnsi="Garamond"/>
          <w:b/>
          <w:bCs/>
          <w:color w:val="auto"/>
        </w:rPr>
      </w:pPr>
    </w:p>
    <w:p w14:paraId="701BC4AE" w14:textId="6F7CFE19" w:rsidR="00824E8E" w:rsidRPr="00D21953" w:rsidRDefault="00824E8E" w:rsidP="0064281A">
      <w:pPr>
        <w:pStyle w:val="Default"/>
        <w:widowControl w:val="0"/>
        <w:spacing w:line="264" w:lineRule="auto"/>
        <w:jc w:val="both"/>
        <w:rPr>
          <w:rFonts w:ascii="Garamond" w:hAnsi="Garamond"/>
          <w:color w:val="auto"/>
        </w:rPr>
      </w:pPr>
      <w:r w:rsidRPr="00D21953">
        <w:rPr>
          <w:rFonts w:ascii="Garamond" w:hAnsi="Garamond"/>
          <w:b/>
          <w:bCs/>
          <w:color w:val="auto"/>
        </w:rPr>
        <w:t xml:space="preserve">6. </w:t>
      </w:r>
      <w:r w:rsidRPr="00D21953">
        <w:rPr>
          <w:rFonts w:ascii="Garamond" w:hAnsi="Garamond"/>
          <w:color w:val="auto"/>
        </w:rPr>
        <w:t>A birtokbaadás során a Vállalkozó a Megrendelő</w:t>
      </w:r>
      <w:r w:rsidR="008F708C">
        <w:rPr>
          <w:rFonts w:ascii="Garamond" w:hAnsi="Garamond"/>
          <w:color w:val="auto"/>
        </w:rPr>
        <w:t>k</w:t>
      </w:r>
      <w:r w:rsidRPr="00D21953">
        <w:rPr>
          <w:rFonts w:ascii="Garamond" w:hAnsi="Garamond"/>
          <w:color w:val="auto"/>
        </w:rPr>
        <w:t>nek átadja az ő</w:t>
      </w:r>
      <w:r w:rsidR="008F708C">
        <w:rPr>
          <w:rFonts w:ascii="Garamond" w:hAnsi="Garamond"/>
          <w:color w:val="auto"/>
        </w:rPr>
        <w:t>ke</w:t>
      </w:r>
      <w:r w:rsidRPr="00D21953">
        <w:rPr>
          <w:rFonts w:ascii="Garamond" w:hAnsi="Garamond"/>
          <w:color w:val="auto"/>
        </w:rPr>
        <w:t xml:space="preserve">t megillető </w:t>
      </w:r>
      <w:r w:rsidR="00E14883">
        <w:rPr>
          <w:rFonts w:ascii="Garamond" w:hAnsi="Garamond"/>
          <w:color w:val="auto"/>
        </w:rPr>
        <w:t>elektronikus építési napló</w:t>
      </w:r>
      <w:r w:rsidRPr="00D21953">
        <w:rPr>
          <w:rFonts w:ascii="Garamond" w:hAnsi="Garamond"/>
          <w:color w:val="auto"/>
        </w:rPr>
        <w:t xml:space="preserve">példányt, az </w:t>
      </w:r>
      <w:r w:rsidR="00E14883">
        <w:rPr>
          <w:rFonts w:ascii="Garamond" w:hAnsi="Garamond"/>
          <w:color w:val="auto"/>
        </w:rPr>
        <w:t>elektronikus építési napló</w:t>
      </w:r>
      <w:r w:rsidRPr="00D21953">
        <w:rPr>
          <w:rFonts w:ascii="Garamond" w:hAnsi="Garamond"/>
          <w:color w:val="auto"/>
        </w:rPr>
        <w:t xml:space="preserve"> összes mellékletét, a megvalósítási dokumentációt és a jótállási dokumentumokat, így különösen: üzemeltetési, használ</w:t>
      </w:r>
      <w:r w:rsidR="00C40E06">
        <w:rPr>
          <w:rFonts w:ascii="Garamond" w:hAnsi="Garamond"/>
          <w:color w:val="auto"/>
        </w:rPr>
        <w:t>ati és karbantartási utasítást.</w:t>
      </w:r>
    </w:p>
    <w:p w14:paraId="74552D09" w14:textId="77777777" w:rsidR="00824E8E" w:rsidRPr="00C40E06" w:rsidRDefault="00824E8E" w:rsidP="00C40E06">
      <w:pPr>
        <w:pStyle w:val="Default"/>
        <w:widowControl w:val="0"/>
        <w:spacing w:line="264" w:lineRule="auto"/>
        <w:jc w:val="both"/>
        <w:rPr>
          <w:rFonts w:ascii="Garamond" w:hAnsi="Garamond"/>
          <w:bCs/>
          <w:color w:val="auto"/>
        </w:rPr>
      </w:pPr>
    </w:p>
    <w:p w14:paraId="02ADACC8" w14:textId="77777777" w:rsidR="00824E8E" w:rsidRPr="00C40E06" w:rsidRDefault="00824E8E" w:rsidP="00C40E06">
      <w:pPr>
        <w:pStyle w:val="Default"/>
        <w:widowControl w:val="0"/>
        <w:spacing w:line="264" w:lineRule="auto"/>
        <w:jc w:val="both"/>
        <w:rPr>
          <w:rFonts w:ascii="Garamond" w:hAnsi="Garamond"/>
          <w:bCs/>
          <w:color w:val="auto"/>
        </w:rPr>
      </w:pPr>
    </w:p>
    <w:p w14:paraId="5BCA2788" w14:textId="77777777" w:rsidR="00824E8E" w:rsidRPr="00D21953" w:rsidRDefault="00824E8E" w:rsidP="0064281A">
      <w:pPr>
        <w:pStyle w:val="Default"/>
        <w:widowControl w:val="0"/>
        <w:spacing w:line="264" w:lineRule="auto"/>
        <w:jc w:val="center"/>
        <w:rPr>
          <w:rFonts w:ascii="Garamond" w:hAnsi="Garamond"/>
          <w:color w:val="auto"/>
        </w:rPr>
      </w:pPr>
      <w:r>
        <w:rPr>
          <w:rFonts w:ascii="Garamond" w:hAnsi="Garamond"/>
          <w:b/>
          <w:bCs/>
          <w:color w:val="auto"/>
        </w:rPr>
        <w:t>I</w:t>
      </w:r>
      <w:r w:rsidRPr="00D21953">
        <w:rPr>
          <w:rFonts w:ascii="Garamond" w:hAnsi="Garamond"/>
          <w:b/>
          <w:bCs/>
          <w:color w:val="auto"/>
        </w:rPr>
        <w:t>X. A VÁLLALKOZÓI DÍJ</w:t>
      </w:r>
    </w:p>
    <w:p w14:paraId="755B730F" w14:textId="77777777" w:rsidR="00824E8E" w:rsidRPr="00D21953" w:rsidRDefault="00824E8E" w:rsidP="0064281A">
      <w:pPr>
        <w:pStyle w:val="Default"/>
        <w:widowControl w:val="0"/>
        <w:spacing w:line="264" w:lineRule="auto"/>
        <w:rPr>
          <w:rFonts w:ascii="Garamond" w:hAnsi="Garamond"/>
          <w:color w:val="auto"/>
        </w:rPr>
      </w:pPr>
    </w:p>
    <w:p w14:paraId="5059F172" w14:textId="77777777" w:rsidR="00C35D60" w:rsidRDefault="00824E8E" w:rsidP="0064281A">
      <w:pPr>
        <w:pStyle w:val="Default"/>
        <w:widowControl w:val="0"/>
        <w:spacing w:line="264" w:lineRule="auto"/>
        <w:jc w:val="both"/>
        <w:rPr>
          <w:rFonts w:ascii="Garamond" w:hAnsi="Garamond"/>
        </w:rPr>
      </w:pPr>
      <w:r w:rsidRPr="00EE2B88">
        <w:rPr>
          <w:rFonts w:ascii="Garamond" w:hAnsi="Garamond"/>
          <w:b/>
          <w:bCs/>
        </w:rPr>
        <w:t>1. A díj jellege, mértéke</w:t>
      </w:r>
      <w:r w:rsidRPr="00EE2B88">
        <w:rPr>
          <w:rFonts w:ascii="Garamond" w:hAnsi="Garamond"/>
        </w:rPr>
        <w:t>: A Kivitelező a díjat a Közbeszerzési Eljárás során kiadott árazatlan költségvetés alapul vételével határozta meg. Felek rögzítik, hogy a költségvetést nem lehet a szerződés tárgyát képező munkák körének szűkítéseként értelmezni. A Kivitelező kijelenti, hogy a díj magában foglalja a 191/2009. (IX.15.) Korm. rendelet 3. § (5) bekezdése szerinti árelemeket.</w:t>
      </w:r>
    </w:p>
    <w:p w14:paraId="25908AF1"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 xml:space="preserve"> </w:t>
      </w:r>
    </w:p>
    <w:p w14:paraId="352F01F0" w14:textId="292CF793"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2. </w:t>
      </w:r>
      <w:r w:rsidRPr="00EE2B88">
        <w:rPr>
          <w:rFonts w:ascii="Garamond" w:hAnsi="Garamond"/>
        </w:rPr>
        <w:t xml:space="preserve">A hibátlan, hiánytalan teljesítés ellenértékét képező vállalkozói díj teljes összege: </w:t>
      </w:r>
      <w:r w:rsidRPr="00EE2B88">
        <w:rPr>
          <w:rFonts w:ascii="Garamond" w:hAnsi="Garamond"/>
          <w:b/>
          <w:bCs/>
        </w:rPr>
        <w:t>[…]</w:t>
      </w:r>
      <w:r w:rsidRPr="00EE2B88">
        <w:rPr>
          <w:rFonts w:ascii="Garamond" w:hAnsi="Garamond"/>
          <w:i/>
          <w:iCs/>
        </w:rPr>
        <w:t xml:space="preserve">*szerződéskötéskor kitöltendő </w:t>
      </w:r>
      <w:r w:rsidRPr="00EE2B88">
        <w:rPr>
          <w:rFonts w:ascii="Garamond" w:hAnsi="Garamond"/>
          <w:b/>
          <w:bCs/>
        </w:rPr>
        <w:t>Ft + ÁFA</w:t>
      </w:r>
      <w:r w:rsidR="00865D4F">
        <w:rPr>
          <w:rFonts w:ascii="Garamond" w:hAnsi="Garamond"/>
        </w:rPr>
        <w:t xml:space="preserve">, melyből a </w:t>
      </w:r>
      <w:r w:rsidR="00865D4F" w:rsidRPr="00865D4F">
        <w:rPr>
          <w:rFonts w:ascii="Garamond" w:hAnsi="Garamond"/>
        </w:rPr>
        <w:t xml:space="preserve">Tervezés munkadíja </w:t>
      </w:r>
      <w:r w:rsidR="00865D4F" w:rsidRPr="00EE2B88">
        <w:rPr>
          <w:rFonts w:ascii="Garamond" w:hAnsi="Garamond"/>
          <w:b/>
          <w:bCs/>
        </w:rPr>
        <w:t>[…]</w:t>
      </w:r>
      <w:r w:rsidR="00865D4F" w:rsidRPr="00EE2B88">
        <w:rPr>
          <w:rFonts w:ascii="Garamond" w:hAnsi="Garamond"/>
          <w:i/>
          <w:iCs/>
        </w:rPr>
        <w:t xml:space="preserve">*szerződéskötéskor kitöltendő </w:t>
      </w:r>
      <w:r w:rsidR="00865D4F" w:rsidRPr="00EE2B88">
        <w:rPr>
          <w:rFonts w:ascii="Garamond" w:hAnsi="Garamond"/>
          <w:b/>
          <w:bCs/>
        </w:rPr>
        <w:t>Ft + ÁFA</w:t>
      </w:r>
      <w:r w:rsidR="00865D4F">
        <w:rPr>
          <w:rFonts w:ascii="Garamond" w:hAnsi="Garamond"/>
        </w:rPr>
        <w:t xml:space="preserve">, a </w:t>
      </w:r>
      <w:r w:rsidR="00865D4F" w:rsidRPr="00865D4F">
        <w:rPr>
          <w:rFonts w:ascii="Garamond" w:hAnsi="Garamond"/>
        </w:rPr>
        <w:t>Tervezés szerzői jogának ellenértéke (nettó Ft)</w:t>
      </w:r>
      <w:r w:rsidR="00865D4F" w:rsidRPr="00865D4F">
        <w:t xml:space="preserve"> </w:t>
      </w:r>
      <w:r w:rsidR="00865D4F" w:rsidRPr="002B348A">
        <w:rPr>
          <w:rFonts w:ascii="Garamond" w:hAnsi="Garamond"/>
          <w:b/>
        </w:rPr>
        <w:t>[…]</w:t>
      </w:r>
      <w:r w:rsidR="00865D4F" w:rsidRPr="002B348A">
        <w:rPr>
          <w:rFonts w:ascii="Garamond" w:hAnsi="Garamond"/>
          <w:i/>
        </w:rPr>
        <w:t xml:space="preserve">*szerződéskötéskor kitöltendő </w:t>
      </w:r>
      <w:r w:rsidR="00865D4F" w:rsidRPr="00865D4F">
        <w:rPr>
          <w:rFonts w:ascii="Garamond" w:hAnsi="Garamond"/>
        </w:rPr>
        <w:t>Ft + ÁFA,</w:t>
      </w:r>
      <w:r w:rsidR="00865D4F">
        <w:rPr>
          <w:rFonts w:ascii="Garamond" w:hAnsi="Garamond"/>
        </w:rPr>
        <w:t xml:space="preserve"> a </w:t>
      </w:r>
      <w:r w:rsidR="00865D4F" w:rsidRPr="00865D4F">
        <w:rPr>
          <w:rFonts w:ascii="Garamond" w:hAnsi="Garamond"/>
        </w:rPr>
        <w:t xml:space="preserve">Kivitelezés díja </w:t>
      </w:r>
      <w:r w:rsidR="00865D4F" w:rsidRPr="00EE2B88">
        <w:rPr>
          <w:rFonts w:ascii="Garamond" w:hAnsi="Garamond"/>
          <w:b/>
          <w:bCs/>
        </w:rPr>
        <w:t>[…]</w:t>
      </w:r>
      <w:r w:rsidR="00865D4F" w:rsidRPr="00EE2B88">
        <w:rPr>
          <w:rFonts w:ascii="Garamond" w:hAnsi="Garamond"/>
          <w:i/>
          <w:iCs/>
        </w:rPr>
        <w:t xml:space="preserve">*szerződéskötéskor kitöltendő </w:t>
      </w:r>
      <w:r w:rsidR="00865D4F" w:rsidRPr="00EE2B88">
        <w:rPr>
          <w:rFonts w:ascii="Garamond" w:hAnsi="Garamond"/>
          <w:b/>
          <w:bCs/>
        </w:rPr>
        <w:t>Ft + ÁFA</w:t>
      </w:r>
      <w:r w:rsidR="00865D4F">
        <w:rPr>
          <w:rFonts w:ascii="Garamond" w:hAnsi="Garamond"/>
        </w:rPr>
        <w:t xml:space="preserve">. </w:t>
      </w:r>
      <w:r w:rsidRPr="00EE2B88">
        <w:rPr>
          <w:rFonts w:ascii="Garamond" w:hAnsi="Garamond"/>
        </w:rPr>
        <w:t xml:space="preserve">Az ÁFA fizetése a hatályos jogszabályi </w:t>
      </w:r>
      <w:r w:rsidR="00C40E06">
        <w:rPr>
          <w:rFonts w:ascii="Garamond" w:hAnsi="Garamond"/>
        </w:rPr>
        <w:t>rendelkezések szerint történik.</w:t>
      </w:r>
    </w:p>
    <w:p w14:paraId="676A2B7A" w14:textId="77777777" w:rsidR="00C35D60" w:rsidRPr="00EE2B88" w:rsidRDefault="00C35D60" w:rsidP="0064281A">
      <w:pPr>
        <w:pStyle w:val="Default"/>
        <w:widowControl w:val="0"/>
        <w:spacing w:line="264" w:lineRule="auto"/>
        <w:jc w:val="both"/>
        <w:rPr>
          <w:rFonts w:ascii="Garamond" w:hAnsi="Garamond"/>
        </w:rPr>
      </w:pPr>
    </w:p>
    <w:p w14:paraId="1AEE845F" w14:textId="7FD2838B" w:rsidR="00BC6A79" w:rsidRPr="00BC6A79" w:rsidRDefault="00824E8E" w:rsidP="00BC6A79">
      <w:pPr>
        <w:pStyle w:val="Default"/>
        <w:spacing w:line="264" w:lineRule="auto"/>
        <w:jc w:val="both"/>
        <w:rPr>
          <w:rFonts w:ascii="Garamond" w:hAnsi="Garamond"/>
          <w:bCs/>
        </w:rPr>
      </w:pPr>
      <w:r w:rsidRPr="00EE2B88">
        <w:rPr>
          <w:rFonts w:ascii="Garamond" w:hAnsi="Garamond"/>
          <w:b/>
          <w:bCs/>
        </w:rPr>
        <w:t xml:space="preserve">3. </w:t>
      </w:r>
      <w:r w:rsidR="00BC6A79" w:rsidRPr="00BC6A79">
        <w:rPr>
          <w:rFonts w:ascii="Garamond" w:hAnsi="Garamond"/>
          <w:bCs/>
        </w:rPr>
        <w:t xml:space="preserve">A </w:t>
      </w:r>
      <w:r w:rsidR="00BC6A79">
        <w:rPr>
          <w:rFonts w:ascii="Garamond" w:hAnsi="Garamond"/>
          <w:bCs/>
        </w:rPr>
        <w:t>T</w:t>
      </w:r>
      <w:r w:rsidR="00BC6A79" w:rsidRPr="00BC6A79">
        <w:rPr>
          <w:rFonts w:ascii="Garamond" w:hAnsi="Garamond"/>
          <w:bCs/>
        </w:rPr>
        <w:t xml:space="preserve">ervezés munkadíja kapcsán Felek az alábbiakban állapodnak meg. </w:t>
      </w:r>
    </w:p>
    <w:p w14:paraId="71A980B2" w14:textId="4B58F525" w:rsidR="00BC6A79" w:rsidRPr="00BC6A79" w:rsidRDefault="00BC6A79" w:rsidP="00BC6A79">
      <w:pPr>
        <w:pStyle w:val="Default"/>
        <w:spacing w:line="264" w:lineRule="auto"/>
        <w:jc w:val="both"/>
        <w:rPr>
          <w:rFonts w:ascii="Garamond" w:hAnsi="Garamond"/>
          <w:bCs/>
        </w:rPr>
      </w:pPr>
      <w:r w:rsidRPr="00BC6A79">
        <w:rPr>
          <w:rFonts w:ascii="Garamond" w:hAnsi="Garamond"/>
          <w:bCs/>
        </w:rPr>
        <w:t xml:space="preserve">A díj fix átalánydíj. </w:t>
      </w:r>
    </w:p>
    <w:p w14:paraId="0EBB1B09" w14:textId="541CD280" w:rsidR="00BC6A79" w:rsidRPr="00BC6A79" w:rsidRDefault="00BC6A79" w:rsidP="00BC6A79">
      <w:pPr>
        <w:pStyle w:val="Default"/>
        <w:spacing w:line="264" w:lineRule="auto"/>
        <w:jc w:val="both"/>
        <w:rPr>
          <w:rFonts w:ascii="Garamond" w:hAnsi="Garamond"/>
          <w:bCs/>
        </w:rPr>
      </w:pPr>
      <w:r w:rsidRPr="00BC6A79">
        <w:rPr>
          <w:rFonts w:ascii="Garamond" w:hAnsi="Garamond"/>
          <w:bCs/>
        </w:rPr>
        <w:t xml:space="preserve">A tervezés munkadíja a tervezési feladat </w:t>
      </w:r>
      <w:r>
        <w:rPr>
          <w:rFonts w:ascii="Garamond" w:hAnsi="Garamond"/>
          <w:bCs/>
        </w:rPr>
        <w:t>Vállalkozó</w:t>
      </w:r>
      <w:r w:rsidRPr="00BC6A79">
        <w:rPr>
          <w:rFonts w:ascii="Garamond" w:hAnsi="Garamond"/>
          <w:bCs/>
        </w:rPr>
        <w:t xml:space="preserve"> általi teljesítéséből eredő kötelezettségek teljesítésével kapcsolatban felmerülő valamennyi költséget, készkiadást magában foglalja, beleértve az engedélyezéshez szükséges egyéb dokumentációk előállításának költségét is. </w:t>
      </w:r>
    </w:p>
    <w:p w14:paraId="3B08F12D" w14:textId="77777777" w:rsidR="00BC6A79" w:rsidRPr="00BC6A79" w:rsidRDefault="00BC6A79" w:rsidP="00BC6A79">
      <w:pPr>
        <w:pStyle w:val="Default"/>
        <w:spacing w:line="264" w:lineRule="auto"/>
        <w:jc w:val="both"/>
        <w:rPr>
          <w:rFonts w:ascii="Garamond" w:hAnsi="Garamond"/>
          <w:bCs/>
        </w:rPr>
      </w:pPr>
      <w:r w:rsidRPr="00BC6A79">
        <w:rPr>
          <w:rFonts w:ascii="Garamond" w:hAnsi="Garamond"/>
          <w:bCs/>
        </w:rPr>
        <w:t>A tervezés munkadíja tartalmazza a tervezési feladat megvalósításához esetlegesen szükséges jogerős hatósági engedélyek megszerzéséhez szükséges munkavégzés ellenértékét is.</w:t>
      </w:r>
    </w:p>
    <w:p w14:paraId="17C2024F" w14:textId="61191B12" w:rsidR="00BC6A79" w:rsidRPr="00BC6A79" w:rsidRDefault="00BC6A79" w:rsidP="00BC6A79">
      <w:pPr>
        <w:pStyle w:val="Default"/>
        <w:widowControl w:val="0"/>
        <w:spacing w:line="264" w:lineRule="auto"/>
        <w:jc w:val="both"/>
        <w:rPr>
          <w:rFonts w:ascii="Garamond" w:hAnsi="Garamond"/>
          <w:bCs/>
        </w:rPr>
      </w:pPr>
      <w:r w:rsidRPr="00BC6A79">
        <w:rPr>
          <w:rFonts w:ascii="Garamond" w:hAnsi="Garamond"/>
          <w:bCs/>
        </w:rPr>
        <w:lastRenderedPageBreak/>
        <w:t>A tervezés munkadíja tartalmazza az esetlegesen felmerülő hatósági engedélyezési- és minden egyéb kapcsolódó eljárás díját, illetékét.</w:t>
      </w:r>
    </w:p>
    <w:p w14:paraId="78ABDF7D" w14:textId="77777777" w:rsidR="00BC6A79" w:rsidRDefault="00BC6A79" w:rsidP="0064281A">
      <w:pPr>
        <w:pStyle w:val="Default"/>
        <w:widowControl w:val="0"/>
        <w:spacing w:line="264" w:lineRule="auto"/>
        <w:jc w:val="both"/>
        <w:rPr>
          <w:rFonts w:ascii="Garamond" w:hAnsi="Garamond"/>
          <w:b/>
          <w:bCs/>
        </w:rPr>
      </w:pPr>
    </w:p>
    <w:p w14:paraId="7370C989" w14:textId="78A1A19B" w:rsidR="00BC6A79" w:rsidRPr="00BC6A79" w:rsidRDefault="00BC6A79" w:rsidP="00BC6A79">
      <w:pPr>
        <w:pStyle w:val="Default"/>
        <w:spacing w:line="264" w:lineRule="auto"/>
        <w:jc w:val="both"/>
        <w:rPr>
          <w:rFonts w:ascii="Garamond" w:hAnsi="Garamond"/>
          <w:bCs/>
        </w:rPr>
      </w:pPr>
      <w:r>
        <w:rPr>
          <w:rFonts w:ascii="Garamond" w:hAnsi="Garamond"/>
          <w:b/>
          <w:bCs/>
        </w:rPr>
        <w:t>4</w:t>
      </w:r>
      <w:r w:rsidRPr="00EE2B88">
        <w:rPr>
          <w:rFonts w:ascii="Garamond" w:hAnsi="Garamond"/>
          <w:b/>
          <w:bCs/>
        </w:rPr>
        <w:t xml:space="preserve">. </w:t>
      </w:r>
      <w:r w:rsidRPr="00BC6A79">
        <w:rPr>
          <w:rFonts w:ascii="Garamond" w:hAnsi="Garamond"/>
          <w:bCs/>
        </w:rPr>
        <w:t xml:space="preserve">A </w:t>
      </w:r>
      <w:r w:rsidRPr="00865D4F">
        <w:rPr>
          <w:rFonts w:ascii="Garamond" w:hAnsi="Garamond"/>
        </w:rPr>
        <w:t xml:space="preserve">Tervezés szerzői jogának ellenértéke </w:t>
      </w:r>
      <w:r w:rsidRPr="00BC6A79">
        <w:rPr>
          <w:rFonts w:ascii="Garamond" w:hAnsi="Garamond"/>
          <w:bCs/>
        </w:rPr>
        <w:t xml:space="preserve">kapcsán Felek az alábbiakban állapodnak meg. </w:t>
      </w:r>
    </w:p>
    <w:p w14:paraId="4EABD1E6" w14:textId="53FF9C21" w:rsidR="00BC6A79" w:rsidRPr="00BC6A79" w:rsidRDefault="00BC6A79" w:rsidP="00BC6A79">
      <w:pPr>
        <w:pStyle w:val="Default"/>
        <w:widowControl w:val="0"/>
        <w:spacing w:line="264" w:lineRule="auto"/>
        <w:jc w:val="both"/>
        <w:rPr>
          <w:rFonts w:ascii="Garamond" w:hAnsi="Garamond"/>
          <w:bCs/>
        </w:rPr>
      </w:pPr>
      <w:r>
        <w:rPr>
          <w:rFonts w:ascii="Garamond" w:hAnsi="Garamond"/>
          <w:bCs/>
        </w:rPr>
        <w:t>Megrendelők</w:t>
      </w:r>
      <w:r w:rsidRPr="00BC6A79">
        <w:rPr>
          <w:rFonts w:ascii="Garamond" w:hAnsi="Garamond"/>
          <w:bCs/>
        </w:rPr>
        <w:t xml:space="preserve"> a rendelkezési </w:t>
      </w:r>
      <w:r>
        <w:rPr>
          <w:rFonts w:ascii="Garamond" w:hAnsi="Garamond"/>
          <w:bCs/>
        </w:rPr>
        <w:t>jogukat kikötik</w:t>
      </w:r>
      <w:r w:rsidRPr="00BC6A79">
        <w:rPr>
          <w:rFonts w:ascii="Garamond" w:hAnsi="Garamond"/>
          <w:bCs/>
        </w:rPr>
        <w:t>, ezért a szerződéssel kapcsolatban rendelkezés</w:t>
      </w:r>
      <w:r>
        <w:rPr>
          <w:rFonts w:ascii="Garamond" w:hAnsi="Garamond"/>
          <w:bCs/>
        </w:rPr>
        <w:t>ük</w:t>
      </w:r>
      <w:r w:rsidRPr="00BC6A79">
        <w:rPr>
          <w:rFonts w:ascii="Garamond" w:hAnsi="Garamond"/>
          <w:bCs/>
        </w:rPr>
        <w:t xml:space="preserve">re bocsátott, jogi oltalomban részesíthető bármely szellemi alkotás tekintetében azzal a </w:t>
      </w:r>
      <w:r>
        <w:rPr>
          <w:rFonts w:ascii="Garamond" w:hAnsi="Garamond"/>
          <w:bCs/>
        </w:rPr>
        <w:t>továbbiakban szabadon rendelkeznek</w:t>
      </w:r>
      <w:r w:rsidRPr="00BC6A79">
        <w:rPr>
          <w:rFonts w:ascii="Garamond" w:hAnsi="Garamond"/>
          <w:bCs/>
        </w:rPr>
        <w:t>, az adott munkarész ellenértékének megfizetését követően.</w:t>
      </w:r>
    </w:p>
    <w:p w14:paraId="30A04F07" w14:textId="6FE47C22" w:rsidR="00BC6A79" w:rsidRPr="00BC6A79" w:rsidRDefault="00BC6A79" w:rsidP="00BC6A79">
      <w:pPr>
        <w:pStyle w:val="Default"/>
        <w:widowControl w:val="0"/>
        <w:spacing w:line="264" w:lineRule="auto"/>
        <w:jc w:val="both"/>
        <w:rPr>
          <w:rFonts w:ascii="Garamond" w:hAnsi="Garamond"/>
          <w:bCs/>
        </w:rPr>
      </w:pPr>
      <w:r>
        <w:rPr>
          <w:rFonts w:ascii="Garamond" w:hAnsi="Garamond"/>
          <w:bCs/>
        </w:rPr>
        <w:t xml:space="preserve">Megrendelők </w:t>
      </w:r>
      <w:r w:rsidRPr="00BC6A79">
        <w:rPr>
          <w:rFonts w:ascii="Garamond" w:hAnsi="Garamond"/>
          <w:bCs/>
        </w:rPr>
        <w:t>a szellemi alkotást nem csak saját belső tevékenység</w:t>
      </w:r>
      <w:r>
        <w:rPr>
          <w:rFonts w:ascii="Garamond" w:hAnsi="Garamond"/>
          <w:bCs/>
        </w:rPr>
        <w:t>ükhöz</w:t>
      </w:r>
      <w:r w:rsidRPr="00BC6A79">
        <w:rPr>
          <w:rFonts w:ascii="Garamond" w:hAnsi="Garamond"/>
          <w:bCs/>
        </w:rPr>
        <w:t>, illetve nem csak saját üzemi tevékenysége körében használhatj</w:t>
      </w:r>
      <w:r>
        <w:rPr>
          <w:rFonts w:ascii="Garamond" w:hAnsi="Garamond"/>
          <w:bCs/>
        </w:rPr>
        <w:t>ák</w:t>
      </w:r>
      <w:r w:rsidRPr="00BC6A79">
        <w:rPr>
          <w:rFonts w:ascii="Garamond" w:hAnsi="Garamond"/>
          <w:bCs/>
        </w:rPr>
        <w:t xml:space="preserve"> fel, hanem nyilvánosságra hozhatj</w:t>
      </w:r>
      <w:r>
        <w:rPr>
          <w:rFonts w:ascii="Garamond" w:hAnsi="Garamond"/>
          <w:bCs/>
        </w:rPr>
        <w:t>ák</w:t>
      </w:r>
      <w:r w:rsidRPr="00BC6A79">
        <w:rPr>
          <w:rFonts w:ascii="Garamond" w:hAnsi="Garamond"/>
          <w:bCs/>
        </w:rPr>
        <w:t>, harmadik személlyel közölheti, harmadik személynek át, illetőleg tovább adhatj</w:t>
      </w:r>
      <w:r>
        <w:rPr>
          <w:rFonts w:ascii="Garamond" w:hAnsi="Garamond"/>
          <w:bCs/>
        </w:rPr>
        <w:t>ák</w:t>
      </w:r>
      <w:r w:rsidRPr="00BC6A79">
        <w:rPr>
          <w:rFonts w:ascii="Garamond" w:hAnsi="Garamond"/>
          <w:bCs/>
        </w:rPr>
        <w:t>, a mű (mű részlet), mint előzmény terv az egymásra épülő tervfázisokban szabadon felhasználható.</w:t>
      </w:r>
    </w:p>
    <w:p w14:paraId="11049DA8" w14:textId="080D190C" w:rsidR="00BC6A79" w:rsidRPr="00BC6A79" w:rsidRDefault="00BC6A79" w:rsidP="00BC6A79">
      <w:pPr>
        <w:pStyle w:val="Default"/>
        <w:widowControl w:val="0"/>
        <w:spacing w:line="264" w:lineRule="auto"/>
        <w:jc w:val="both"/>
        <w:rPr>
          <w:rFonts w:ascii="Garamond" w:hAnsi="Garamond"/>
          <w:bCs/>
        </w:rPr>
      </w:pPr>
      <w:r w:rsidRPr="00BC6A79">
        <w:rPr>
          <w:rFonts w:ascii="Garamond" w:hAnsi="Garamond"/>
          <w:bCs/>
        </w:rPr>
        <w:t xml:space="preserve">A szerzői jogról szóló 1999. évi LXXVI. törvény 9. § (6) bekezdése és V. fejezete alapján </w:t>
      </w:r>
      <w:r>
        <w:rPr>
          <w:rFonts w:ascii="Garamond" w:hAnsi="Garamond"/>
          <w:bCs/>
        </w:rPr>
        <w:t>Megrendelők</w:t>
      </w:r>
      <w:r w:rsidRPr="00BC6A79">
        <w:rPr>
          <w:rFonts w:ascii="Garamond" w:hAnsi="Garamond"/>
          <w:bCs/>
        </w:rPr>
        <w:t xml:space="preserve"> a szerződés teljesítése során keletkezett, szerzői jogi védelem alá eső valamennyi alkotással kapcsolatban határozatlan idejű, korlátlan és kizárólagos felhasználási jogot szerez</w:t>
      </w:r>
      <w:r>
        <w:rPr>
          <w:rFonts w:ascii="Garamond" w:hAnsi="Garamond"/>
          <w:bCs/>
        </w:rPr>
        <w:t>nek</w:t>
      </w:r>
      <w:r w:rsidRPr="00BC6A79">
        <w:rPr>
          <w:rFonts w:ascii="Garamond" w:hAnsi="Garamond"/>
          <w:bCs/>
        </w:rPr>
        <w:t xml:space="preserve"> valamennyi átruházható szerzői jog vonatkozásában, továbbá </w:t>
      </w:r>
      <w:r>
        <w:rPr>
          <w:rFonts w:ascii="Garamond" w:hAnsi="Garamond"/>
          <w:bCs/>
        </w:rPr>
        <w:t>Megrendelők</w:t>
      </w:r>
      <w:r w:rsidRPr="00BC6A79">
        <w:rPr>
          <w:rFonts w:ascii="Garamond" w:hAnsi="Garamond"/>
          <w:bCs/>
        </w:rPr>
        <w:t xml:space="preserve"> a mű felhasználására harmadik személynek további engedélyt adhat</w:t>
      </w:r>
      <w:r>
        <w:rPr>
          <w:rFonts w:ascii="Garamond" w:hAnsi="Garamond"/>
          <w:bCs/>
        </w:rPr>
        <w:t>nak</w:t>
      </w:r>
      <w:r w:rsidRPr="00BC6A79">
        <w:rPr>
          <w:rFonts w:ascii="Garamond" w:hAnsi="Garamond"/>
          <w:bCs/>
        </w:rPr>
        <w:t>.</w:t>
      </w:r>
    </w:p>
    <w:p w14:paraId="7920EEE6" w14:textId="77777777" w:rsidR="00BC6A79" w:rsidRPr="00BC6A79" w:rsidRDefault="00BC6A79" w:rsidP="00BC6A79">
      <w:pPr>
        <w:pStyle w:val="Default"/>
        <w:widowControl w:val="0"/>
        <w:spacing w:line="264" w:lineRule="auto"/>
        <w:jc w:val="both"/>
        <w:rPr>
          <w:rFonts w:ascii="Garamond" w:hAnsi="Garamond"/>
          <w:bCs/>
        </w:rPr>
      </w:pPr>
      <w:r w:rsidRPr="00BC6A79">
        <w:rPr>
          <w:rFonts w:ascii="Garamond" w:hAnsi="Garamond"/>
          <w:bCs/>
        </w:rPr>
        <w:t>A felhasználási engedély kiterjed különösen:</w:t>
      </w:r>
    </w:p>
    <w:p w14:paraId="7F79E895" w14:textId="77777777" w:rsidR="00BC6A79" w:rsidRPr="00BC6A79" w:rsidRDefault="00BC6A79" w:rsidP="00BC6A79">
      <w:pPr>
        <w:pStyle w:val="Default"/>
        <w:widowControl w:val="0"/>
        <w:numPr>
          <w:ilvl w:val="0"/>
          <w:numId w:val="18"/>
        </w:numPr>
        <w:spacing w:line="264" w:lineRule="auto"/>
        <w:jc w:val="both"/>
        <w:rPr>
          <w:rFonts w:ascii="Garamond" w:hAnsi="Garamond"/>
          <w:bCs/>
        </w:rPr>
      </w:pPr>
      <w:r w:rsidRPr="00BC6A79">
        <w:rPr>
          <w:rFonts w:ascii="Garamond" w:hAnsi="Garamond"/>
          <w:bCs/>
        </w:rPr>
        <w:t>a mű átdolgozására, és az átdolgozhatóság jogának harmadik személyre történő átruházhatóságára (átdolgoztatás),</w:t>
      </w:r>
    </w:p>
    <w:p w14:paraId="02DCA613" w14:textId="77777777" w:rsidR="00BC6A79" w:rsidRPr="00BC6A79" w:rsidRDefault="00BC6A79" w:rsidP="00BC6A79">
      <w:pPr>
        <w:pStyle w:val="Default"/>
        <w:widowControl w:val="0"/>
        <w:numPr>
          <w:ilvl w:val="0"/>
          <w:numId w:val="18"/>
        </w:numPr>
        <w:spacing w:line="264" w:lineRule="auto"/>
        <w:jc w:val="both"/>
        <w:rPr>
          <w:rFonts w:ascii="Garamond" w:hAnsi="Garamond"/>
          <w:bCs/>
        </w:rPr>
      </w:pPr>
      <w:r w:rsidRPr="00BC6A79">
        <w:rPr>
          <w:rFonts w:ascii="Garamond" w:hAnsi="Garamond"/>
          <w:bCs/>
        </w:rPr>
        <w:t>a mű többszörözésére, amely magában foglalja a mű kép- vagy hangfelvételen rögzítését, illetve számítógéppel vagy elektronikus adathordozóra való másolását is, valamint az előzőekben felsorolt jogosítványokat is magában foglaló többszörözés jogának harmadik személy részére történő átengedésére.</w:t>
      </w:r>
    </w:p>
    <w:p w14:paraId="65DBE9D0" w14:textId="77777777" w:rsidR="00BC6A79" w:rsidRPr="00BC6A79" w:rsidRDefault="00BC6A79" w:rsidP="00BC6A79">
      <w:pPr>
        <w:pStyle w:val="Default"/>
        <w:widowControl w:val="0"/>
        <w:spacing w:line="264" w:lineRule="auto"/>
        <w:jc w:val="both"/>
        <w:rPr>
          <w:rFonts w:ascii="Garamond" w:hAnsi="Garamond"/>
          <w:bCs/>
        </w:rPr>
      </w:pPr>
    </w:p>
    <w:p w14:paraId="40A5B246" w14:textId="77777777" w:rsidR="00BC6A79" w:rsidRPr="00BC6A79" w:rsidRDefault="00BC6A79" w:rsidP="00BC6A79">
      <w:pPr>
        <w:pStyle w:val="Default"/>
        <w:widowControl w:val="0"/>
        <w:spacing w:line="264" w:lineRule="auto"/>
        <w:jc w:val="both"/>
        <w:rPr>
          <w:rFonts w:ascii="Garamond" w:hAnsi="Garamond"/>
          <w:bCs/>
        </w:rPr>
      </w:pPr>
      <w:r w:rsidRPr="00BC6A79">
        <w:rPr>
          <w:rFonts w:ascii="Garamond" w:hAnsi="Garamond"/>
          <w:bCs/>
        </w:rPr>
        <w:t xml:space="preserve">Az átdolgozás, illetőleg átdolgoztatás joga magában foglalja különösen a mű (mű részlet) bármilyen módosítását, megváltoztatását, át-, illetve tovább tervezését, új tervdokumentációba való beépítését, beszerkesztését, betervezését. </w:t>
      </w:r>
    </w:p>
    <w:p w14:paraId="2FB4EC84" w14:textId="21BC6872" w:rsidR="00BC6A79" w:rsidRPr="00BC6A79" w:rsidRDefault="00BC6A79" w:rsidP="00BC6A79">
      <w:pPr>
        <w:pStyle w:val="Default"/>
        <w:widowControl w:val="0"/>
        <w:spacing w:line="264" w:lineRule="auto"/>
        <w:jc w:val="both"/>
        <w:rPr>
          <w:rFonts w:ascii="Garamond" w:hAnsi="Garamond"/>
          <w:bCs/>
        </w:rPr>
      </w:pPr>
      <w:r>
        <w:rPr>
          <w:rFonts w:ascii="Garamond" w:hAnsi="Garamond"/>
          <w:bCs/>
        </w:rPr>
        <w:t>Vállalkozó</w:t>
      </w:r>
      <w:r w:rsidRPr="00BC6A79">
        <w:rPr>
          <w:rFonts w:ascii="Garamond" w:hAnsi="Garamond"/>
          <w:bCs/>
        </w:rPr>
        <w:t xml:space="preserve"> csak </w:t>
      </w:r>
      <w:r>
        <w:rPr>
          <w:rFonts w:ascii="Garamond" w:hAnsi="Garamond"/>
          <w:bCs/>
        </w:rPr>
        <w:t>Megrendelők</w:t>
      </w:r>
      <w:r w:rsidRPr="00BC6A79">
        <w:rPr>
          <w:rFonts w:ascii="Garamond" w:hAnsi="Garamond"/>
          <w:bCs/>
        </w:rPr>
        <w:t xml:space="preserve"> előzetes írásbeli hozzájárulásával adhatja tovább a dokumentáció bármely munkarészét harmadik félnek vagy adhat nyilatkozatot a szerződés alapján nyújtott szolgáltatásról. A felhasználási jog átruházásának díját a szerzői jog ellenértéke tartalmazza.</w:t>
      </w:r>
    </w:p>
    <w:p w14:paraId="308B84C2" w14:textId="77777777" w:rsidR="00BC6A79" w:rsidRDefault="00BC6A79" w:rsidP="0064281A">
      <w:pPr>
        <w:pStyle w:val="Default"/>
        <w:widowControl w:val="0"/>
        <w:spacing w:line="264" w:lineRule="auto"/>
        <w:jc w:val="both"/>
        <w:rPr>
          <w:rFonts w:ascii="Garamond" w:hAnsi="Garamond"/>
          <w:b/>
          <w:bCs/>
        </w:rPr>
      </w:pPr>
    </w:p>
    <w:p w14:paraId="6F12D89C" w14:textId="264E3A6E" w:rsidR="00824E8E" w:rsidRDefault="00BC6A79" w:rsidP="0064281A">
      <w:pPr>
        <w:pStyle w:val="Default"/>
        <w:widowControl w:val="0"/>
        <w:spacing w:line="264" w:lineRule="auto"/>
        <w:jc w:val="both"/>
        <w:rPr>
          <w:rFonts w:ascii="Garamond" w:hAnsi="Garamond"/>
        </w:rPr>
      </w:pPr>
      <w:r>
        <w:rPr>
          <w:rFonts w:ascii="Garamond" w:hAnsi="Garamond"/>
          <w:b/>
          <w:bCs/>
        </w:rPr>
        <w:t>5</w:t>
      </w:r>
      <w:r w:rsidRPr="00EE2B88">
        <w:rPr>
          <w:rFonts w:ascii="Garamond" w:hAnsi="Garamond"/>
          <w:b/>
          <w:bCs/>
        </w:rPr>
        <w:t>.</w:t>
      </w:r>
      <w:r>
        <w:rPr>
          <w:rFonts w:ascii="Garamond" w:hAnsi="Garamond"/>
          <w:b/>
          <w:bCs/>
        </w:rPr>
        <w:t xml:space="preserve"> </w:t>
      </w:r>
      <w:r w:rsidR="00824E8E" w:rsidRPr="00EE2B88">
        <w:rPr>
          <w:rFonts w:ascii="Garamond" w:hAnsi="Garamond"/>
        </w:rPr>
        <w:t>A Megrendelő</w:t>
      </w:r>
      <w:r w:rsidR="008F708C">
        <w:rPr>
          <w:rFonts w:ascii="Garamond" w:hAnsi="Garamond"/>
        </w:rPr>
        <w:t>k nyilatkoznak</w:t>
      </w:r>
      <w:r w:rsidR="00824E8E" w:rsidRPr="00EE2B88">
        <w:rPr>
          <w:rFonts w:ascii="Garamond" w:hAnsi="Garamond"/>
        </w:rPr>
        <w:t>, hogy a szerződés hatályba lépésekor a fentiek szerinti vállalkozói díj ellenértékének fedezetével rendelkez</w:t>
      </w:r>
      <w:r w:rsidR="008F708C">
        <w:rPr>
          <w:rFonts w:ascii="Garamond" w:hAnsi="Garamond"/>
        </w:rPr>
        <w:t>nek</w:t>
      </w:r>
      <w:r w:rsidR="00C40E06">
        <w:rPr>
          <w:rFonts w:ascii="Garamond" w:hAnsi="Garamond"/>
        </w:rPr>
        <w:t>.</w:t>
      </w:r>
    </w:p>
    <w:p w14:paraId="410CCB16" w14:textId="77777777" w:rsidR="00824E8E" w:rsidRPr="009F4FE4" w:rsidRDefault="00824E8E" w:rsidP="0064281A">
      <w:pPr>
        <w:pStyle w:val="Default"/>
        <w:widowControl w:val="0"/>
        <w:spacing w:line="264" w:lineRule="auto"/>
        <w:jc w:val="both"/>
        <w:rPr>
          <w:rFonts w:ascii="Garamond" w:hAnsi="Garamond"/>
          <w:color w:val="auto"/>
        </w:rPr>
      </w:pPr>
    </w:p>
    <w:p w14:paraId="22D7F2EB" w14:textId="2985FE47" w:rsidR="00824E8E" w:rsidRDefault="00BC6A79" w:rsidP="0064281A">
      <w:pPr>
        <w:pStyle w:val="Default"/>
        <w:widowControl w:val="0"/>
        <w:spacing w:line="264" w:lineRule="auto"/>
        <w:jc w:val="both"/>
        <w:rPr>
          <w:rFonts w:ascii="Garamond" w:hAnsi="Garamond"/>
          <w:color w:val="auto"/>
        </w:rPr>
      </w:pPr>
      <w:r>
        <w:rPr>
          <w:rFonts w:ascii="Garamond" w:hAnsi="Garamond"/>
          <w:b/>
          <w:bCs/>
          <w:color w:val="auto"/>
        </w:rPr>
        <w:t>6</w:t>
      </w:r>
      <w:r w:rsidR="00824E8E" w:rsidRPr="009F4FE4">
        <w:rPr>
          <w:rFonts w:ascii="Garamond" w:hAnsi="Garamond"/>
          <w:b/>
          <w:bCs/>
          <w:color w:val="auto"/>
        </w:rPr>
        <w:t xml:space="preserve">. </w:t>
      </w:r>
      <w:r w:rsidR="00824E8E" w:rsidRPr="009F4FE4">
        <w:rPr>
          <w:rFonts w:ascii="Garamond" w:hAnsi="Garamond"/>
          <w:color w:val="auto"/>
        </w:rPr>
        <w:t xml:space="preserve">Vállalkozó képviselője – figyelemmel az államháztartásról szóló 2011. évi CXCV. törvény 41.§ (6) bekezdésében és az államháztartásról szóló törvény végrehajtásáról szóló 368/2011. (XII. 31.) Korm. rendelet 50. § (1a) bekezdésében foglaltakra – nyilatkozik, hogy Vállalkozó a nemzeti vagyonról szóló 2011. évi CXCVI. törvény 3. § (1) bekezdésének 1. pontja alapján átlátható szervezetnek minősül. Vállalja, hogy a jelen nyilatkozatban foglaltak változása esetén haladéktalanul értesíti </w:t>
      </w:r>
      <w:r w:rsidR="008F708C">
        <w:rPr>
          <w:rFonts w:ascii="Garamond" w:hAnsi="Garamond"/>
          <w:color w:val="auto"/>
        </w:rPr>
        <w:t>Megrendelőket</w:t>
      </w:r>
      <w:r w:rsidR="00824E8E" w:rsidRPr="009F4FE4">
        <w:rPr>
          <w:rFonts w:ascii="Garamond" w:hAnsi="Garamond"/>
          <w:color w:val="auto"/>
        </w:rPr>
        <w:t xml:space="preserve">. Tudomásul veszi, hogy valótlan tartalmú nyilatkozat alapján kötött visszterhes szerződést </w:t>
      </w:r>
      <w:r w:rsidR="008F708C">
        <w:rPr>
          <w:rFonts w:ascii="Garamond" w:hAnsi="Garamond"/>
          <w:color w:val="auto"/>
        </w:rPr>
        <w:t>Megrendelők felmondhatják</w:t>
      </w:r>
      <w:r w:rsidR="00824E8E" w:rsidRPr="009F4FE4">
        <w:rPr>
          <w:rFonts w:ascii="Garamond" w:hAnsi="Garamond"/>
          <w:color w:val="auto"/>
        </w:rPr>
        <w:t>, vagy – ha a szerződés teljesítésére még nem került sor – a szerződéstől eláll</w:t>
      </w:r>
      <w:r w:rsidR="008F708C">
        <w:rPr>
          <w:rFonts w:ascii="Garamond" w:hAnsi="Garamond"/>
          <w:color w:val="auto"/>
        </w:rPr>
        <w:t>hatnak</w:t>
      </w:r>
      <w:r w:rsidR="00C40E06">
        <w:rPr>
          <w:rFonts w:ascii="Garamond" w:hAnsi="Garamond"/>
          <w:color w:val="auto"/>
        </w:rPr>
        <w:t>.</w:t>
      </w:r>
    </w:p>
    <w:p w14:paraId="0055AA0D" w14:textId="77777777" w:rsidR="008B3E0E" w:rsidRDefault="008B3E0E" w:rsidP="0064281A">
      <w:pPr>
        <w:pStyle w:val="Default"/>
        <w:widowControl w:val="0"/>
        <w:spacing w:line="264" w:lineRule="auto"/>
        <w:jc w:val="both"/>
        <w:rPr>
          <w:rFonts w:ascii="Garamond" w:hAnsi="Garamond"/>
          <w:color w:val="auto"/>
        </w:rPr>
      </w:pPr>
    </w:p>
    <w:p w14:paraId="25276088" w14:textId="07A4F204" w:rsidR="008B3E0E" w:rsidRDefault="008B3E0E" w:rsidP="0064281A">
      <w:pPr>
        <w:pStyle w:val="Default"/>
        <w:widowControl w:val="0"/>
        <w:spacing w:line="264" w:lineRule="auto"/>
        <w:jc w:val="both"/>
        <w:rPr>
          <w:rFonts w:ascii="Garamond" w:hAnsi="Garamond"/>
          <w:color w:val="auto"/>
        </w:rPr>
      </w:pPr>
      <w:r w:rsidRPr="008B3E0E">
        <w:rPr>
          <w:rFonts w:ascii="Garamond" w:hAnsi="Garamond"/>
          <w:b/>
          <w:color w:val="auto"/>
        </w:rPr>
        <w:t>7.</w:t>
      </w:r>
      <w:r>
        <w:rPr>
          <w:rFonts w:ascii="Garamond" w:hAnsi="Garamond"/>
          <w:color w:val="auto"/>
        </w:rPr>
        <w:t xml:space="preserve"> </w:t>
      </w:r>
      <w:r w:rsidRPr="008B3E0E">
        <w:rPr>
          <w:rFonts w:ascii="Garamond" w:hAnsi="Garamond"/>
          <w:color w:val="auto"/>
        </w:rPr>
        <w:t xml:space="preserve">Vállalkozó a </w:t>
      </w:r>
      <w:r>
        <w:rPr>
          <w:rFonts w:ascii="Garamond" w:hAnsi="Garamond"/>
          <w:color w:val="auto"/>
        </w:rPr>
        <w:t>köz</w:t>
      </w:r>
      <w:r w:rsidRPr="008B3E0E">
        <w:rPr>
          <w:rFonts w:ascii="Garamond" w:hAnsi="Garamond"/>
          <w:color w:val="auto"/>
        </w:rPr>
        <w:t>beszerzési eljárás során az árazatlan költségvetést a rendelkezésére álló tervekkel összevetette, a tervek alapján tételesen ellenőrizte, ennek megfelelően a tervek megvalósításához szükséges tételekre vonatkozóan akkor sem élhet követeléssel, ha valamely tétel a költségvetésben nem, vagy nem pontosan szerepelt.</w:t>
      </w:r>
      <w:r>
        <w:rPr>
          <w:rFonts w:ascii="Garamond" w:hAnsi="Garamond"/>
          <w:color w:val="auto"/>
        </w:rPr>
        <w:t xml:space="preserve"> </w:t>
      </w:r>
    </w:p>
    <w:p w14:paraId="2AEE00E4" w14:textId="2542476E" w:rsidR="008B3E0E" w:rsidRPr="009F4FE4" w:rsidRDefault="008B3E0E" w:rsidP="0064281A">
      <w:pPr>
        <w:pStyle w:val="Default"/>
        <w:widowControl w:val="0"/>
        <w:spacing w:line="264" w:lineRule="auto"/>
        <w:jc w:val="both"/>
        <w:rPr>
          <w:rFonts w:ascii="Garamond" w:hAnsi="Garamond"/>
          <w:color w:val="auto"/>
        </w:rPr>
      </w:pPr>
      <w:r>
        <w:rPr>
          <w:rFonts w:ascii="Garamond" w:hAnsi="Garamond"/>
          <w:color w:val="auto"/>
        </w:rPr>
        <w:lastRenderedPageBreak/>
        <w:t xml:space="preserve">Vállalkozó a Ptk. 6:245. § (1) bekezdés alapján csak a </w:t>
      </w:r>
      <w:r w:rsidRPr="008B3E0E">
        <w:rPr>
          <w:rFonts w:ascii="Garamond" w:hAnsi="Garamond"/>
          <w:color w:val="auto"/>
        </w:rPr>
        <w:t>többletmunkával kapcso</w:t>
      </w:r>
      <w:r>
        <w:rPr>
          <w:rFonts w:ascii="Garamond" w:hAnsi="Garamond"/>
          <w:color w:val="auto"/>
        </w:rPr>
        <w:t>latban felmerült olyan költségének megtérítését kérheti</w:t>
      </w:r>
      <w:r w:rsidRPr="008B3E0E">
        <w:rPr>
          <w:rFonts w:ascii="Garamond" w:hAnsi="Garamond"/>
          <w:color w:val="auto"/>
        </w:rPr>
        <w:t>, amely a szerződés megkötésének időpontjában nem volt előrelátható.</w:t>
      </w:r>
    </w:p>
    <w:p w14:paraId="518EF8BD" w14:textId="77777777" w:rsidR="00824E8E" w:rsidRPr="00D45108" w:rsidRDefault="00824E8E" w:rsidP="0064281A">
      <w:pPr>
        <w:pStyle w:val="Default"/>
        <w:widowControl w:val="0"/>
        <w:spacing w:line="264" w:lineRule="auto"/>
        <w:jc w:val="both"/>
        <w:rPr>
          <w:rFonts w:ascii="Garamond" w:hAnsi="Garamond"/>
          <w:color w:val="auto"/>
        </w:rPr>
      </w:pPr>
    </w:p>
    <w:p w14:paraId="74E93C8E" w14:textId="77777777" w:rsidR="00824E8E" w:rsidRPr="00D45108" w:rsidRDefault="00824E8E" w:rsidP="0064281A">
      <w:pPr>
        <w:pStyle w:val="Default"/>
        <w:widowControl w:val="0"/>
        <w:spacing w:line="264" w:lineRule="auto"/>
        <w:jc w:val="both"/>
        <w:rPr>
          <w:rFonts w:ascii="Garamond" w:hAnsi="Garamond"/>
          <w:bCs/>
        </w:rPr>
      </w:pPr>
    </w:p>
    <w:p w14:paraId="32C501E2" w14:textId="77777777" w:rsidR="00824E8E" w:rsidRPr="00EE2B88" w:rsidRDefault="00824E8E" w:rsidP="0064281A">
      <w:pPr>
        <w:pStyle w:val="Default"/>
        <w:widowControl w:val="0"/>
        <w:spacing w:line="264" w:lineRule="auto"/>
        <w:jc w:val="center"/>
        <w:rPr>
          <w:rFonts w:ascii="Garamond" w:hAnsi="Garamond"/>
        </w:rPr>
      </w:pPr>
      <w:r w:rsidRPr="00EE2B88">
        <w:rPr>
          <w:rFonts w:ascii="Garamond" w:hAnsi="Garamond"/>
          <w:b/>
          <w:bCs/>
        </w:rPr>
        <w:t>X. AZ ELŐLEG</w:t>
      </w:r>
    </w:p>
    <w:p w14:paraId="4AE5FCF7" w14:textId="77777777" w:rsidR="00824E8E" w:rsidRPr="00EE2B88" w:rsidRDefault="00824E8E" w:rsidP="0064281A">
      <w:pPr>
        <w:pStyle w:val="Default"/>
        <w:widowControl w:val="0"/>
        <w:spacing w:line="264" w:lineRule="auto"/>
        <w:jc w:val="both"/>
        <w:rPr>
          <w:rFonts w:ascii="Garamond" w:hAnsi="Garamond"/>
        </w:rPr>
      </w:pPr>
    </w:p>
    <w:p w14:paraId="74265C9B" w14:textId="755384D9" w:rsidR="00824E8E" w:rsidRPr="00EE2B88" w:rsidRDefault="00824E8E" w:rsidP="0064281A">
      <w:pPr>
        <w:suppressAutoHyphens w:val="0"/>
        <w:spacing w:line="264" w:lineRule="auto"/>
        <w:rPr>
          <w:rFonts w:ascii="Garamond" w:hAnsi="Garamond"/>
        </w:rPr>
      </w:pPr>
      <w:r w:rsidRPr="00EE2B88">
        <w:rPr>
          <w:rFonts w:ascii="Garamond" w:hAnsi="Garamond"/>
          <w:b/>
          <w:bCs/>
        </w:rPr>
        <w:t xml:space="preserve">Kbt. szerinti előleg: </w:t>
      </w:r>
      <w:r w:rsidRPr="00EE2B88">
        <w:rPr>
          <w:rFonts w:ascii="Garamond" w:hAnsi="Garamond"/>
        </w:rPr>
        <w:t>a Vállalkozó a Kbt. 135. § (</w:t>
      </w:r>
      <w:r w:rsidR="00A26D25">
        <w:rPr>
          <w:rFonts w:ascii="Garamond" w:hAnsi="Garamond"/>
        </w:rPr>
        <w:t>8</w:t>
      </w:r>
      <w:r w:rsidRPr="00EE2B88">
        <w:rPr>
          <w:rFonts w:ascii="Garamond" w:hAnsi="Garamond"/>
        </w:rPr>
        <w:t>) bekezdése szerinti eset</w:t>
      </w:r>
      <w:r w:rsidR="00C40E06">
        <w:rPr>
          <w:rFonts w:ascii="Garamond" w:hAnsi="Garamond"/>
        </w:rPr>
        <w:t>ben előleg kifizetését kérheti.</w:t>
      </w:r>
    </w:p>
    <w:p w14:paraId="7EBB8E15" w14:textId="77777777" w:rsidR="00824E8E" w:rsidRPr="00EE2B88" w:rsidRDefault="00824E8E" w:rsidP="0064281A">
      <w:pPr>
        <w:suppressAutoHyphens w:val="0"/>
        <w:spacing w:line="264" w:lineRule="auto"/>
        <w:rPr>
          <w:rFonts w:ascii="Garamond" w:hAnsi="Garamond"/>
        </w:rPr>
      </w:pPr>
    </w:p>
    <w:p w14:paraId="7C46AB7E" w14:textId="46367256" w:rsidR="00824E8E" w:rsidRPr="003373F8" w:rsidRDefault="00824E8E" w:rsidP="0064281A">
      <w:pPr>
        <w:pStyle w:val="centerpar"/>
        <w:keepLines w:val="0"/>
        <w:widowControl w:val="0"/>
        <w:spacing w:before="0" w:after="0" w:line="264" w:lineRule="auto"/>
        <w:jc w:val="both"/>
        <w:rPr>
          <w:rFonts w:ascii="Garamond" w:hAnsi="Garamond"/>
        </w:rPr>
      </w:pPr>
      <w:r w:rsidRPr="00EE2B88">
        <w:rPr>
          <w:rFonts w:ascii="Garamond" w:hAnsi="Garamond"/>
        </w:rPr>
        <w:t>Megrendelő a munka megkezdéséhez a Vállalkozó erre irányuló igénye esetén a Kbt. 135. § (</w:t>
      </w:r>
      <w:r w:rsidR="00A26D25">
        <w:rPr>
          <w:rFonts w:ascii="Garamond" w:hAnsi="Garamond"/>
        </w:rPr>
        <w:t>8</w:t>
      </w:r>
      <w:r w:rsidRPr="00EE2B88">
        <w:rPr>
          <w:rFonts w:ascii="Garamond" w:hAnsi="Garamond"/>
        </w:rPr>
        <w:t>) bekezdése és a 322/2015. (X. 30.) Korm. rendelet 30. § (</w:t>
      </w:r>
      <w:r w:rsidR="00A26D25">
        <w:rPr>
          <w:rFonts w:ascii="Garamond" w:hAnsi="Garamond"/>
        </w:rPr>
        <w:t>2</w:t>
      </w:r>
      <w:r w:rsidRPr="00EE2B88">
        <w:rPr>
          <w:rFonts w:ascii="Garamond" w:hAnsi="Garamond"/>
        </w:rPr>
        <w:t xml:space="preserve">) bekezdése szerint </w:t>
      </w:r>
      <w:r>
        <w:rPr>
          <w:rFonts w:ascii="Garamond" w:hAnsi="Garamond"/>
        </w:rPr>
        <w:t>az</w:t>
      </w:r>
      <w:r w:rsidRPr="00EE2B88">
        <w:rPr>
          <w:rFonts w:ascii="Garamond" w:hAnsi="Garamond"/>
        </w:rPr>
        <w:t xml:space="preserve"> áfa nélkül számított </w:t>
      </w:r>
      <w:r w:rsidR="00740F8C">
        <w:rPr>
          <w:rFonts w:ascii="Garamond" w:hAnsi="Garamond"/>
        </w:rPr>
        <w:t>vállalkozói díj</w:t>
      </w:r>
      <w:r>
        <w:rPr>
          <w:rFonts w:ascii="Garamond" w:hAnsi="Garamond"/>
        </w:rPr>
        <w:t xml:space="preserve"> </w:t>
      </w:r>
      <w:r w:rsidR="008F708C">
        <w:rPr>
          <w:rFonts w:ascii="Garamond" w:hAnsi="Garamond"/>
        </w:rPr>
        <w:t>5</w:t>
      </w:r>
      <w:r w:rsidRPr="00784D11">
        <w:rPr>
          <w:rFonts w:ascii="Garamond" w:hAnsi="Garamond"/>
        </w:rPr>
        <w:t>%-ának megfelelő összegben előleget biztosít.</w:t>
      </w:r>
      <w:r w:rsidRPr="00EE2B88">
        <w:rPr>
          <w:rFonts w:ascii="Garamond" w:hAnsi="Garamond"/>
        </w:rPr>
        <w:t xml:space="preserve"> </w:t>
      </w:r>
      <w:r w:rsidRPr="003373F8">
        <w:rPr>
          <w:rFonts w:ascii="Garamond" w:hAnsi="Garamond"/>
          <w:bCs/>
        </w:rPr>
        <w:t xml:space="preserve">Az előleg igénylése nem kötelező. </w:t>
      </w:r>
      <w:r w:rsidRPr="003373F8">
        <w:rPr>
          <w:rFonts w:ascii="Garamond" w:hAnsi="Garamond"/>
        </w:rPr>
        <w:t xml:space="preserve">Az előleget a szerződés hatályba lépését követően igényelheti a </w:t>
      </w:r>
      <w:r w:rsidR="008F708C">
        <w:rPr>
          <w:rFonts w:ascii="Garamond" w:hAnsi="Garamond"/>
        </w:rPr>
        <w:t>V</w:t>
      </w:r>
      <w:r w:rsidRPr="003373F8">
        <w:rPr>
          <w:rFonts w:ascii="Garamond" w:hAnsi="Garamond"/>
        </w:rPr>
        <w:t>állalkozó, előleg bekérő dokumentum benyújtásával</w:t>
      </w:r>
      <w:r w:rsidRPr="00E52F55">
        <w:rPr>
          <w:rFonts w:ascii="Garamond" w:hAnsi="Garamond"/>
        </w:rPr>
        <w:t>. Az</w:t>
      </w:r>
      <w:r w:rsidRPr="003373F8">
        <w:rPr>
          <w:rFonts w:ascii="Garamond" w:hAnsi="Garamond"/>
        </w:rPr>
        <w:t xml:space="preserve"> előlegszámla benyújtására - amennyiben a nyertes ajánlattevő előlegre tart igényt - a szerződéskötést követően kerülhet sor, kifizetése az építési munkaterület átadását követő 15 napon belül történik.</w:t>
      </w:r>
      <w:bookmarkStart w:id="15" w:name="pr46"/>
      <w:bookmarkEnd w:id="15"/>
    </w:p>
    <w:p w14:paraId="3E2E0852" w14:textId="77777777" w:rsidR="00824E8E" w:rsidRPr="00EE2B88" w:rsidRDefault="00824E8E" w:rsidP="0064281A">
      <w:pPr>
        <w:suppressAutoHyphens w:val="0"/>
        <w:spacing w:line="264" w:lineRule="auto"/>
        <w:rPr>
          <w:rFonts w:ascii="Garamond" w:hAnsi="Garamond"/>
        </w:rPr>
      </w:pPr>
    </w:p>
    <w:p w14:paraId="0701FBE6" w14:textId="77777777" w:rsidR="00824E8E" w:rsidRDefault="00824E8E" w:rsidP="0064281A">
      <w:pPr>
        <w:suppressAutoHyphens w:val="0"/>
        <w:spacing w:line="264" w:lineRule="auto"/>
        <w:rPr>
          <w:rFonts w:ascii="Garamond" w:hAnsi="Garamond"/>
        </w:rPr>
      </w:pPr>
      <w:r w:rsidRPr="00EE2B88">
        <w:rPr>
          <w:rFonts w:ascii="Garamond" w:hAnsi="Garamond"/>
        </w:rPr>
        <w:t>Az előleg fizetése esetén a 322/2015. (X.30.) Korm. rendelet 30. § (1) bekezdése irányadó.</w:t>
      </w:r>
    </w:p>
    <w:p w14:paraId="72294C51" w14:textId="77777777" w:rsidR="00824E8E" w:rsidRPr="00EE2B88" w:rsidRDefault="00824E8E" w:rsidP="0064281A">
      <w:pPr>
        <w:suppressAutoHyphens w:val="0"/>
        <w:spacing w:line="264" w:lineRule="auto"/>
        <w:rPr>
          <w:rFonts w:ascii="Garamond" w:hAnsi="Garamond"/>
        </w:rPr>
      </w:pPr>
    </w:p>
    <w:p w14:paraId="3561AE3F" w14:textId="77777777" w:rsidR="00824E8E" w:rsidRPr="00EE2B88" w:rsidRDefault="00824E8E" w:rsidP="0064281A">
      <w:pPr>
        <w:pStyle w:val="Default"/>
        <w:widowControl w:val="0"/>
        <w:spacing w:line="264" w:lineRule="auto"/>
        <w:jc w:val="both"/>
        <w:rPr>
          <w:rFonts w:ascii="Garamond" w:hAnsi="Garamond"/>
        </w:rPr>
      </w:pPr>
    </w:p>
    <w:p w14:paraId="7F66733C" w14:textId="77777777" w:rsidR="00824E8E" w:rsidRPr="00EE2B88" w:rsidRDefault="00824E8E" w:rsidP="0064281A">
      <w:pPr>
        <w:pStyle w:val="Default"/>
        <w:widowControl w:val="0"/>
        <w:spacing w:line="264" w:lineRule="auto"/>
        <w:jc w:val="center"/>
        <w:rPr>
          <w:rFonts w:ascii="Garamond" w:hAnsi="Garamond"/>
          <w:b/>
          <w:bCs/>
        </w:rPr>
      </w:pPr>
      <w:r>
        <w:rPr>
          <w:rFonts w:ascii="Garamond" w:hAnsi="Garamond"/>
          <w:b/>
          <w:bCs/>
        </w:rPr>
        <w:t>XI</w:t>
      </w:r>
      <w:r w:rsidRPr="00EE2B88">
        <w:rPr>
          <w:rFonts w:ascii="Garamond" w:hAnsi="Garamond"/>
          <w:b/>
          <w:bCs/>
        </w:rPr>
        <w:t>. AZ ELŐLEGGEL TÖRTÉNŐ ELSZÁMOLÁS</w:t>
      </w:r>
    </w:p>
    <w:p w14:paraId="185FC886" w14:textId="77777777" w:rsidR="00824E8E" w:rsidRPr="00EE2B88" w:rsidRDefault="00824E8E" w:rsidP="0064281A">
      <w:pPr>
        <w:pStyle w:val="Default"/>
        <w:widowControl w:val="0"/>
        <w:spacing w:line="264" w:lineRule="auto"/>
        <w:jc w:val="both"/>
        <w:rPr>
          <w:rFonts w:ascii="Garamond" w:hAnsi="Garamond"/>
        </w:rPr>
      </w:pPr>
    </w:p>
    <w:p w14:paraId="2D9C7CBF" w14:textId="77777777" w:rsidR="00824E8E" w:rsidRPr="003373F8" w:rsidRDefault="00824E8E" w:rsidP="0064281A">
      <w:pPr>
        <w:pStyle w:val="Default"/>
        <w:widowControl w:val="0"/>
        <w:spacing w:line="264" w:lineRule="auto"/>
        <w:jc w:val="both"/>
        <w:rPr>
          <w:rFonts w:ascii="Garamond" w:hAnsi="Garamond"/>
        </w:rPr>
      </w:pPr>
      <w:r w:rsidRPr="00EE2B88">
        <w:rPr>
          <w:rFonts w:ascii="Garamond" w:hAnsi="Garamond"/>
        </w:rPr>
        <w:t>Felek megállapodnak abban, hogy a M</w:t>
      </w:r>
      <w:r>
        <w:rPr>
          <w:rFonts w:ascii="Garamond" w:hAnsi="Garamond"/>
        </w:rPr>
        <w:t>egrendelő</w:t>
      </w:r>
      <w:r w:rsidR="008F708C">
        <w:rPr>
          <w:rFonts w:ascii="Garamond" w:hAnsi="Garamond"/>
        </w:rPr>
        <w:t>k</w:t>
      </w:r>
      <w:r>
        <w:rPr>
          <w:rFonts w:ascii="Garamond" w:hAnsi="Garamond"/>
        </w:rPr>
        <w:t xml:space="preserve"> által fizetett előleg </w:t>
      </w:r>
      <w:r w:rsidRPr="00E52F55">
        <w:rPr>
          <w:rFonts w:ascii="Garamond" w:hAnsi="Garamond"/>
        </w:rPr>
        <w:t xml:space="preserve">elszámolására </w:t>
      </w:r>
      <w:r w:rsidR="008F708C">
        <w:rPr>
          <w:rFonts w:ascii="Garamond" w:hAnsi="Garamond"/>
        </w:rPr>
        <w:t>a végszámlában</w:t>
      </w:r>
      <w:r w:rsidR="00C40E06">
        <w:rPr>
          <w:rFonts w:ascii="Garamond" w:hAnsi="Garamond"/>
        </w:rPr>
        <w:t xml:space="preserve"> kerül sor.</w:t>
      </w:r>
    </w:p>
    <w:p w14:paraId="676A6A79" w14:textId="77777777" w:rsidR="00824E8E" w:rsidRPr="00EE2B88" w:rsidRDefault="00824E8E" w:rsidP="0064281A">
      <w:pPr>
        <w:pStyle w:val="Default"/>
        <w:widowControl w:val="0"/>
        <w:spacing w:line="264" w:lineRule="auto"/>
        <w:jc w:val="both"/>
        <w:rPr>
          <w:rFonts w:ascii="Garamond" w:hAnsi="Garamond"/>
        </w:rPr>
      </w:pPr>
    </w:p>
    <w:p w14:paraId="7883A1E9" w14:textId="77777777" w:rsidR="00824E8E" w:rsidRPr="00EE2B88" w:rsidRDefault="00824E8E" w:rsidP="0064281A">
      <w:pPr>
        <w:pStyle w:val="Default"/>
        <w:widowControl w:val="0"/>
        <w:spacing w:line="264" w:lineRule="auto"/>
        <w:jc w:val="both"/>
        <w:rPr>
          <w:rFonts w:ascii="Garamond" w:hAnsi="Garamond"/>
        </w:rPr>
      </w:pPr>
    </w:p>
    <w:p w14:paraId="6CE74E72" w14:textId="77777777" w:rsidR="00824E8E" w:rsidRPr="00EE2B88" w:rsidRDefault="00824E8E" w:rsidP="0064281A">
      <w:pPr>
        <w:pStyle w:val="Default"/>
        <w:widowControl w:val="0"/>
        <w:spacing w:line="264" w:lineRule="auto"/>
        <w:jc w:val="center"/>
        <w:rPr>
          <w:rFonts w:ascii="Garamond" w:hAnsi="Garamond"/>
          <w:b/>
          <w:bCs/>
        </w:rPr>
      </w:pPr>
      <w:r w:rsidRPr="00EE2B88">
        <w:rPr>
          <w:rFonts w:ascii="Garamond" w:hAnsi="Garamond"/>
          <w:b/>
          <w:bCs/>
        </w:rPr>
        <w:t>XII. AZ ELSZÁMOLÁS FORMÁJA, A FIZETÉS MÓDJA, HATÁRIDEJE</w:t>
      </w:r>
    </w:p>
    <w:p w14:paraId="00B94D59" w14:textId="77777777" w:rsidR="00824E8E" w:rsidRPr="00EE2B88" w:rsidRDefault="00824E8E" w:rsidP="0064281A">
      <w:pPr>
        <w:pStyle w:val="Default"/>
        <w:widowControl w:val="0"/>
        <w:spacing w:line="264" w:lineRule="auto"/>
        <w:jc w:val="both"/>
        <w:rPr>
          <w:rFonts w:ascii="Garamond" w:hAnsi="Garamond"/>
        </w:rPr>
      </w:pPr>
    </w:p>
    <w:p w14:paraId="5FD91264"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1. </w:t>
      </w:r>
      <w:r w:rsidRPr="00EE2B88">
        <w:rPr>
          <w:rFonts w:ascii="Garamond" w:hAnsi="Garamond"/>
        </w:rPr>
        <w:t>Amennyiben a Vállalkozó alvállalkozót [Kbt. 3. § 2. pont] nem vesz igénybe, a fizetés az alábbiak szerint alakul: Megrendelő</w:t>
      </w:r>
      <w:r w:rsidR="008F708C">
        <w:rPr>
          <w:rFonts w:ascii="Garamond" w:hAnsi="Garamond"/>
        </w:rPr>
        <w:t>k</w:t>
      </w:r>
      <w:r w:rsidRPr="00EE2B88">
        <w:rPr>
          <w:rFonts w:ascii="Garamond" w:hAnsi="Garamond"/>
        </w:rPr>
        <w:t xml:space="preserve"> a díjról kiállított számla ellenértékét a Ptk. 6:130. § (1)-(2) bekezdéseiben foglaltak szerint, illetőleg az adózás rendjéről szóló 2003. évi XCII. törvény 36/A. §-a szerint átutalással egyenlíti</w:t>
      </w:r>
      <w:r w:rsidR="008F708C">
        <w:rPr>
          <w:rFonts w:ascii="Garamond" w:hAnsi="Garamond"/>
        </w:rPr>
        <w:t>k</w:t>
      </w:r>
      <w:r w:rsidRPr="00EE2B88">
        <w:rPr>
          <w:rFonts w:ascii="Garamond" w:hAnsi="Garamond"/>
        </w:rPr>
        <w:t xml:space="preserve"> ki. A számla fizetési határideje 30 nap. Amennyiben a Vállalkozó alvállalkozót [Kbt. 3. § 2. pont] vesz igénybe,- a Ptk. 6:130. § (1)-(2) bekezdéseitől eltérően – a díj kifizetése a 322/2015. (X.30.) Kormányrendelet 32/A. § rendelkezésében foglaltak szerint alakul. A szerződésnek részét képezik a Kbt. 135. § (10) bekezdésében hivatkozott szabályok, továbbá a 322/2015. (X.30.) Korm. rendelet 31. §-a. </w:t>
      </w:r>
    </w:p>
    <w:p w14:paraId="25A375F9" w14:textId="77777777" w:rsidR="00C35D60" w:rsidRPr="00EE2B88" w:rsidRDefault="00C35D60" w:rsidP="0064281A">
      <w:pPr>
        <w:pStyle w:val="Default"/>
        <w:widowControl w:val="0"/>
        <w:spacing w:line="264" w:lineRule="auto"/>
        <w:jc w:val="both"/>
        <w:rPr>
          <w:rFonts w:ascii="Garamond" w:hAnsi="Garamond"/>
        </w:rPr>
      </w:pPr>
    </w:p>
    <w:p w14:paraId="0AF1A920" w14:textId="32FA0978" w:rsidR="00824E8E" w:rsidRPr="00EE2B88" w:rsidRDefault="00824E8E" w:rsidP="0064281A">
      <w:pPr>
        <w:suppressAutoHyphens w:val="0"/>
        <w:spacing w:line="264" w:lineRule="auto"/>
        <w:rPr>
          <w:rFonts w:ascii="Garamond" w:hAnsi="Garamond"/>
        </w:rPr>
      </w:pPr>
      <w:r w:rsidRPr="00EE2B88">
        <w:rPr>
          <w:rFonts w:ascii="Garamond" w:hAnsi="Garamond"/>
          <w:b/>
          <w:bCs/>
        </w:rPr>
        <w:t xml:space="preserve">2. </w:t>
      </w:r>
      <w:r w:rsidRPr="00EE2B88">
        <w:rPr>
          <w:rFonts w:ascii="Garamond" w:hAnsi="Garamond"/>
        </w:rPr>
        <w:t>Fizetési késedelem esetén Megrendelő</w:t>
      </w:r>
      <w:r w:rsidR="008F708C">
        <w:rPr>
          <w:rFonts w:ascii="Garamond" w:hAnsi="Garamond"/>
        </w:rPr>
        <w:t>k</w:t>
      </w:r>
      <w:r w:rsidRPr="00EE2B88">
        <w:rPr>
          <w:rFonts w:ascii="Garamond" w:hAnsi="Garamond"/>
        </w:rPr>
        <w:t xml:space="preserve"> a Ptk. 6:155. § (1) </w:t>
      </w:r>
      <w:del w:id="16" w:author="Szerző">
        <w:r w:rsidRPr="00EE2B88" w:rsidDel="00EA3F08">
          <w:rPr>
            <w:rFonts w:ascii="Garamond" w:hAnsi="Garamond"/>
          </w:rPr>
          <w:delText xml:space="preserve">- (2) </w:delText>
        </w:r>
      </w:del>
      <w:r w:rsidRPr="00EE2B88">
        <w:rPr>
          <w:rFonts w:ascii="Garamond" w:hAnsi="Garamond"/>
        </w:rPr>
        <w:t>bekezdésében foglalt</w:t>
      </w:r>
      <w:del w:id="17" w:author="Szerző">
        <w:r w:rsidRPr="00EE2B88" w:rsidDel="00EA3F08">
          <w:rPr>
            <w:rFonts w:ascii="Garamond" w:hAnsi="Garamond"/>
          </w:rPr>
          <w:delText xml:space="preserve">ak szerinti </w:delText>
        </w:r>
      </w:del>
      <w:ins w:id="18" w:author="Szerző">
        <w:r w:rsidR="00EA3F08">
          <w:rPr>
            <w:rFonts w:ascii="Garamond" w:hAnsi="Garamond"/>
          </w:rPr>
          <w:t xml:space="preserve"> </w:t>
        </w:r>
      </w:ins>
      <w:r w:rsidRPr="00EE2B88">
        <w:rPr>
          <w:rFonts w:ascii="Garamond" w:hAnsi="Garamond"/>
        </w:rPr>
        <w:t>ké</w:t>
      </w:r>
      <w:r w:rsidR="005424CC">
        <w:rPr>
          <w:rFonts w:ascii="Garamond" w:hAnsi="Garamond"/>
        </w:rPr>
        <w:t xml:space="preserve">sedelmi kamat és </w:t>
      </w:r>
      <w:ins w:id="19" w:author="Szerző">
        <w:r w:rsidR="00EA3F08" w:rsidRPr="00EA3F08">
          <w:rPr>
            <w:rFonts w:ascii="Garamond" w:hAnsi="Garamond"/>
          </w:rPr>
          <w:t xml:space="preserve">a 2016. évi IX. törvényben meghatározott </w:t>
        </w:r>
      </w:ins>
      <w:r w:rsidR="005424CC">
        <w:rPr>
          <w:rFonts w:ascii="Garamond" w:hAnsi="Garamond"/>
        </w:rPr>
        <w:t>költségátalány</w:t>
      </w:r>
      <w:r w:rsidRPr="00EE2B88">
        <w:rPr>
          <w:rFonts w:ascii="Garamond" w:hAnsi="Garamond"/>
        </w:rPr>
        <w:t xml:space="preserve"> megfizetésére köteles</w:t>
      </w:r>
      <w:r w:rsidR="008F708C">
        <w:rPr>
          <w:rFonts w:ascii="Garamond" w:hAnsi="Garamond"/>
        </w:rPr>
        <w:t>ek</w:t>
      </w:r>
      <w:r w:rsidRPr="00EE2B88">
        <w:rPr>
          <w:rFonts w:ascii="Garamond" w:hAnsi="Garamond"/>
        </w:rPr>
        <w:t xml:space="preserve">. Részszámla késedelmes fizetése esetén, amennyiben a késedelem meghaladja a </w:t>
      </w:r>
      <w:r w:rsidR="005424CC">
        <w:rPr>
          <w:rFonts w:ascii="Garamond" w:hAnsi="Garamond"/>
        </w:rPr>
        <w:t>60</w:t>
      </w:r>
      <w:r w:rsidRPr="00EE2B88">
        <w:rPr>
          <w:rFonts w:ascii="Garamond" w:hAnsi="Garamond"/>
        </w:rPr>
        <w:t xml:space="preserve"> napot, Vállalkozó a teljesítését felfüggesztheti Megrendelő</w:t>
      </w:r>
      <w:r w:rsidR="005424CC">
        <w:rPr>
          <w:rFonts w:ascii="Garamond" w:hAnsi="Garamond"/>
        </w:rPr>
        <w:t>k</w:t>
      </w:r>
      <w:r w:rsidRPr="00EE2B88">
        <w:rPr>
          <w:rFonts w:ascii="Garamond" w:hAnsi="Garamond"/>
        </w:rPr>
        <w:t xml:space="preserve"> fizetési teljesítéséig, és ez esetben a teljesítési határidő a felfüggesztés időtartalmával meghosszabbodik.</w:t>
      </w:r>
    </w:p>
    <w:p w14:paraId="73F1F807" w14:textId="77777777" w:rsidR="00824E8E" w:rsidRPr="00EE2B88" w:rsidRDefault="00824E8E" w:rsidP="0064281A">
      <w:pPr>
        <w:suppressAutoHyphens w:val="0"/>
        <w:spacing w:line="264" w:lineRule="auto"/>
        <w:ind w:left="360"/>
        <w:rPr>
          <w:rFonts w:ascii="Garamond" w:hAnsi="Garamond"/>
        </w:rPr>
      </w:pPr>
    </w:p>
    <w:p w14:paraId="24C528B8"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3. </w:t>
      </w:r>
      <w:r w:rsidRPr="00EE2B88">
        <w:rPr>
          <w:rFonts w:ascii="Garamond" w:hAnsi="Garamond"/>
        </w:rPr>
        <w:t xml:space="preserve">A Kbt. 136. § (1) bekezdés a) pontjának eleget téve Felek megállapodnak, hogy Vállalkozó a szerződés teljesítése során nem fizethet ki, illetve számolhat el a szerződés teljesítésével összefüggésben olyan költségeket, melyek a Kbt. 62. § (1) bekezdés k) pont ka)-kb) alpontja szerinti </w:t>
      </w:r>
      <w:r w:rsidRPr="00EE2B88">
        <w:rPr>
          <w:rFonts w:ascii="Garamond" w:hAnsi="Garamond"/>
        </w:rPr>
        <w:lastRenderedPageBreak/>
        <w:t xml:space="preserve">feltételeknek nem megfelelő társaság tekintetében merülnek fel, és melyek a Vállalkozó adóköteles jövedelmének csökkentésére alkalmasak. </w:t>
      </w:r>
    </w:p>
    <w:p w14:paraId="3AB7DE34" w14:textId="77777777" w:rsidR="00824E8E" w:rsidRPr="00EE2B88" w:rsidRDefault="00824E8E" w:rsidP="0064281A">
      <w:pPr>
        <w:pStyle w:val="Default"/>
        <w:widowControl w:val="0"/>
        <w:spacing w:line="264" w:lineRule="auto"/>
        <w:jc w:val="both"/>
        <w:rPr>
          <w:rFonts w:ascii="Garamond" w:hAnsi="Garamond"/>
        </w:rPr>
      </w:pPr>
    </w:p>
    <w:p w14:paraId="3AD4560B" w14:textId="77777777" w:rsidR="00824E8E" w:rsidRPr="00EE2B88" w:rsidRDefault="00824E8E" w:rsidP="0064281A">
      <w:pPr>
        <w:pStyle w:val="Default"/>
        <w:widowControl w:val="0"/>
        <w:spacing w:line="264" w:lineRule="auto"/>
        <w:jc w:val="both"/>
        <w:rPr>
          <w:rFonts w:ascii="Garamond" w:hAnsi="Garamond"/>
        </w:rPr>
      </w:pPr>
    </w:p>
    <w:p w14:paraId="7EF5C613" w14:textId="77777777" w:rsidR="00824E8E" w:rsidRPr="00EE2B88" w:rsidRDefault="00824E8E" w:rsidP="0064281A">
      <w:pPr>
        <w:pStyle w:val="Default"/>
        <w:widowControl w:val="0"/>
        <w:spacing w:line="264" w:lineRule="auto"/>
        <w:jc w:val="center"/>
        <w:rPr>
          <w:rFonts w:ascii="Garamond" w:hAnsi="Garamond"/>
        </w:rPr>
      </w:pPr>
      <w:r>
        <w:rPr>
          <w:rFonts w:ascii="Garamond" w:hAnsi="Garamond"/>
          <w:b/>
          <w:bCs/>
        </w:rPr>
        <w:t>XIII</w:t>
      </w:r>
      <w:r w:rsidRPr="00EE2B88">
        <w:rPr>
          <w:rFonts w:ascii="Garamond" w:hAnsi="Garamond"/>
          <w:b/>
          <w:bCs/>
        </w:rPr>
        <w:t>. RÉSZSZÁMLÁZÁS</w:t>
      </w:r>
    </w:p>
    <w:p w14:paraId="35BCBE30" w14:textId="77777777" w:rsidR="00824E8E" w:rsidRPr="00EE2B88" w:rsidRDefault="00824E8E" w:rsidP="0064281A">
      <w:pPr>
        <w:pStyle w:val="Default"/>
        <w:widowControl w:val="0"/>
        <w:spacing w:line="264" w:lineRule="auto"/>
        <w:rPr>
          <w:rFonts w:ascii="Garamond" w:hAnsi="Garamond"/>
        </w:rPr>
      </w:pPr>
    </w:p>
    <w:p w14:paraId="24D917DF" w14:textId="77777777" w:rsidR="00824E8E" w:rsidRPr="00EE2B88" w:rsidRDefault="00824E8E" w:rsidP="0064281A">
      <w:pPr>
        <w:pStyle w:val="Default"/>
        <w:widowControl w:val="0"/>
        <w:spacing w:line="264" w:lineRule="auto"/>
        <w:jc w:val="both"/>
        <w:rPr>
          <w:rFonts w:ascii="Garamond" w:hAnsi="Garamond"/>
        </w:rPr>
      </w:pPr>
      <w:r w:rsidRPr="004346FE">
        <w:rPr>
          <w:rFonts w:ascii="Garamond" w:hAnsi="Garamond"/>
          <w:b/>
        </w:rPr>
        <w:t>1.</w:t>
      </w:r>
      <w:r>
        <w:rPr>
          <w:rFonts w:ascii="Garamond" w:hAnsi="Garamond"/>
        </w:rPr>
        <w:t xml:space="preserve"> </w:t>
      </w:r>
      <w:r w:rsidRPr="00EE2B88">
        <w:rPr>
          <w:rFonts w:ascii="Garamond" w:hAnsi="Garamond"/>
        </w:rPr>
        <w:t>A Megrendelő</w:t>
      </w:r>
      <w:r w:rsidR="005424CC">
        <w:rPr>
          <w:rFonts w:ascii="Garamond" w:hAnsi="Garamond"/>
        </w:rPr>
        <w:t>k</w:t>
      </w:r>
      <w:r w:rsidRPr="00EE2B88">
        <w:rPr>
          <w:rFonts w:ascii="Garamond" w:hAnsi="Garamond"/>
        </w:rPr>
        <w:t xml:space="preserve"> által teljesítésigazolással elismerten elvégzett teljesítés ellenértékét jogosult a Vállalkozó számlázni. A szabályszerűen benyújtott számla kiegyenlítése a Kbt. 135. §-ban és az építési beruházások, valamint az építési beruházásokhoz kapcsolódó tervezői és mérnöki szolgáltatások közbeszerzésének részletes szabályairól szóló 322/2015. (X. 30.) Korm. rendelet</w:t>
      </w:r>
      <w:r w:rsidR="00D45108">
        <w:rPr>
          <w:rFonts w:ascii="Garamond" w:hAnsi="Garamond"/>
        </w:rPr>
        <w:t>ben foglaltak szerint történik.</w:t>
      </w:r>
    </w:p>
    <w:p w14:paraId="37759716" w14:textId="77777777" w:rsidR="00824E8E" w:rsidRPr="00EE2B88" w:rsidRDefault="00824E8E" w:rsidP="0064281A">
      <w:pPr>
        <w:suppressAutoHyphens w:val="0"/>
        <w:spacing w:line="264" w:lineRule="auto"/>
        <w:rPr>
          <w:rFonts w:ascii="Garamond" w:hAnsi="Garamond"/>
        </w:rPr>
      </w:pPr>
    </w:p>
    <w:p w14:paraId="3531EF00" w14:textId="77777777" w:rsidR="00824E8E" w:rsidRPr="00EE2B88" w:rsidRDefault="00D45108" w:rsidP="0064281A">
      <w:pPr>
        <w:suppressAutoHyphens w:val="0"/>
        <w:spacing w:line="264" w:lineRule="auto"/>
        <w:rPr>
          <w:rFonts w:ascii="Garamond" w:hAnsi="Garamond"/>
          <w:b/>
          <w:bCs/>
        </w:rPr>
      </w:pPr>
      <w:r>
        <w:rPr>
          <w:rFonts w:ascii="Garamond" w:hAnsi="Garamond"/>
          <w:b/>
          <w:bCs/>
        </w:rPr>
        <w:t>Részszámlázás ütemezése:</w:t>
      </w:r>
    </w:p>
    <w:p w14:paraId="57AA9BD4" w14:textId="77777777" w:rsidR="00824E8E" w:rsidRPr="00EE2B88" w:rsidRDefault="00824E8E" w:rsidP="0064281A">
      <w:pPr>
        <w:suppressAutoHyphens w:val="0"/>
        <w:spacing w:line="264" w:lineRule="auto"/>
        <w:rPr>
          <w:rFonts w:ascii="Garamond" w:hAnsi="Garamond"/>
          <w:b/>
          <w:bCs/>
        </w:rPr>
      </w:pPr>
    </w:p>
    <w:p w14:paraId="47290322" w14:textId="77777777" w:rsidR="00824E8E" w:rsidRPr="003373F8" w:rsidRDefault="00824E8E" w:rsidP="0064281A">
      <w:pPr>
        <w:suppressAutoHyphens w:val="0"/>
        <w:spacing w:line="264" w:lineRule="auto"/>
        <w:rPr>
          <w:rFonts w:ascii="Garamond" w:hAnsi="Garamond"/>
          <w:b/>
        </w:rPr>
      </w:pPr>
      <w:r>
        <w:rPr>
          <w:rFonts w:ascii="Garamond" w:hAnsi="Garamond"/>
        </w:rPr>
        <w:t xml:space="preserve">Megrendelő </w:t>
      </w:r>
      <w:r w:rsidRPr="0087797B">
        <w:rPr>
          <w:rFonts w:ascii="Garamond" w:hAnsi="Garamond"/>
          <w:b/>
        </w:rPr>
        <w:t>hat</w:t>
      </w:r>
      <w:r w:rsidRPr="003373F8">
        <w:rPr>
          <w:rFonts w:ascii="Garamond" w:hAnsi="Garamond"/>
          <w:b/>
        </w:rPr>
        <w:t xml:space="preserve"> részszámla</w:t>
      </w:r>
      <w:r w:rsidRPr="003373F8">
        <w:rPr>
          <w:rFonts w:ascii="Garamond" w:hAnsi="Garamond"/>
        </w:rPr>
        <w:t xml:space="preserve"> (ideértve a végszámlát is) benyújtásának lehetőségét biztosítja </w:t>
      </w:r>
      <w:r w:rsidRPr="003373F8">
        <w:rPr>
          <w:rFonts w:ascii="Garamond" w:hAnsi="Garamond"/>
          <w:b/>
        </w:rPr>
        <w:t>az alábbi ütemezés szerint:</w:t>
      </w:r>
    </w:p>
    <w:p w14:paraId="0B6A1781" w14:textId="77777777" w:rsidR="00824E8E" w:rsidRPr="003373F8" w:rsidRDefault="00824E8E" w:rsidP="0064281A">
      <w:pPr>
        <w:suppressAutoHyphens w:val="0"/>
        <w:spacing w:line="264" w:lineRule="auto"/>
        <w:ind w:left="360"/>
        <w:rPr>
          <w:rFonts w:ascii="Garamond" w:hAnsi="Garamond"/>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6"/>
        <w:gridCol w:w="3938"/>
      </w:tblGrid>
      <w:tr w:rsidR="00824E8E" w:rsidRPr="003373F8" w14:paraId="3BC0884A" w14:textId="77777777" w:rsidTr="00EB4368">
        <w:trPr>
          <w:trHeight w:val="447"/>
          <w:jc w:val="center"/>
        </w:trPr>
        <w:tc>
          <w:tcPr>
            <w:tcW w:w="4586" w:type="dxa"/>
            <w:vAlign w:val="center"/>
          </w:tcPr>
          <w:p w14:paraId="001475C7" w14:textId="77777777" w:rsidR="00824E8E" w:rsidRPr="003373F8" w:rsidRDefault="00824E8E" w:rsidP="0064281A">
            <w:pPr>
              <w:pStyle w:val="Default"/>
              <w:widowControl w:val="0"/>
              <w:spacing w:line="264" w:lineRule="auto"/>
              <w:jc w:val="center"/>
              <w:rPr>
                <w:rFonts w:ascii="Garamond" w:hAnsi="Garamond"/>
                <w:color w:val="auto"/>
              </w:rPr>
            </w:pPr>
            <w:r w:rsidRPr="003373F8">
              <w:rPr>
                <w:rFonts w:ascii="Garamond" w:hAnsi="Garamond"/>
                <w:b/>
                <w:bCs/>
                <w:color w:val="auto"/>
              </w:rPr>
              <w:t>Részszámlázási ütem</w:t>
            </w:r>
          </w:p>
        </w:tc>
        <w:tc>
          <w:tcPr>
            <w:tcW w:w="3938" w:type="dxa"/>
            <w:vAlign w:val="center"/>
          </w:tcPr>
          <w:p w14:paraId="2BF6F277" w14:textId="77777777" w:rsidR="00824E8E" w:rsidRPr="003373F8" w:rsidRDefault="00824E8E" w:rsidP="0064281A">
            <w:pPr>
              <w:pStyle w:val="Default"/>
              <w:widowControl w:val="0"/>
              <w:spacing w:line="264" w:lineRule="auto"/>
              <w:jc w:val="center"/>
              <w:rPr>
                <w:rFonts w:ascii="Garamond" w:hAnsi="Garamond"/>
                <w:color w:val="auto"/>
              </w:rPr>
            </w:pPr>
            <w:r w:rsidRPr="003373F8">
              <w:rPr>
                <w:rFonts w:ascii="Garamond" w:hAnsi="Garamond"/>
                <w:b/>
                <w:bCs/>
                <w:color w:val="auto"/>
              </w:rPr>
              <w:t>Számlázható vállalkozói díj (a teljes nettó vállalkozói díj %-ára vetítve)</w:t>
            </w:r>
          </w:p>
        </w:tc>
      </w:tr>
      <w:tr w:rsidR="00C05792" w:rsidRPr="003373F8" w14:paraId="7DA563A1" w14:textId="77777777" w:rsidTr="00EB4368">
        <w:trPr>
          <w:trHeight w:val="109"/>
          <w:jc w:val="center"/>
        </w:trPr>
        <w:tc>
          <w:tcPr>
            <w:tcW w:w="4586" w:type="dxa"/>
            <w:vAlign w:val="center"/>
          </w:tcPr>
          <w:p w14:paraId="643943D1" w14:textId="6FD9CA6C" w:rsidR="00C05792" w:rsidRPr="00C05792" w:rsidRDefault="00C05792" w:rsidP="0064281A">
            <w:pPr>
              <w:pStyle w:val="Default"/>
              <w:widowControl w:val="0"/>
              <w:spacing w:line="264" w:lineRule="auto"/>
              <w:jc w:val="center"/>
              <w:rPr>
                <w:rFonts w:ascii="Garamond" w:hAnsi="Garamond"/>
                <w:color w:val="auto"/>
              </w:rPr>
            </w:pPr>
            <w:r w:rsidRPr="00C05792">
              <w:rPr>
                <w:rFonts w:ascii="Garamond" w:hAnsi="Garamond"/>
                <w:bCs/>
              </w:rPr>
              <w:t>Előleg:</w:t>
            </w:r>
          </w:p>
        </w:tc>
        <w:tc>
          <w:tcPr>
            <w:tcW w:w="3938" w:type="dxa"/>
            <w:vAlign w:val="center"/>
          </w:tcPr>
          <w:p w14:paraId="03EB86F7" w14:textId="1BDEC6EB" w:rsidR="00C05792" w:rsidRPr="00C05792" w:rsidRDefault="00C05792" w:rsidP="0064281A">
            <w:pPr>
              <w:pStyle w:val="Default"/>
              <w:widowControl w:val="0"/>
              <w:spacing w:line="264" w:lineRule="auto"/>
              <w:jc w:val="center"/>
              <w:rPr>
                <w:rFonts w:ascii="Garamond" w:hAnsi="Garamond"/>
                <w:color w:val="auto"/>
              </w:rPr>
            </w:pPr>
            <w:r w:rsidRPr="00C05792">
              <w:rPr>
                <w:rFonts w:ascii="Garamond" w:hAnsi="Garamond"/>
                <w:bCs/>
              </w:rPr>
              <w:t>5%</w:t>
            </w:r>
          </w:p>
        </w:tc>
      </w:tr>
      <w:tr w:rsidR="00C05792" w:rsidRPr="003373F8" w14:paraId="22E8E940" w14:textId="77777777" w:rsidTr="00EB4368">
        <w:trPr>
          <w:trHeight w:val="247"/>
          <w:jc w:val="center"/>
        </w:trPr>
        <w:tc>
          <w:tcPr>
            <w:tcW w:w="4586" w:type="dxa"/>
            <w:vAlign w:val="center"/>
          </w:tcPr>
          <w:p w14:paraId="4CEC16A4" w14:textId="4E0552A5" w:rsidR="00C05792" w:rsidRPr="00C05792" w:rsidRDefault="00C05792" w:rsidP="00E7500F">
            <w:pPr>
              <w:pStyle w:val="Default"/>
              <w:widowControl w:val="0"/>
              <w:spacing w:line="264" w:lineRule="auto"/>
              <w:jc w:val="center"/>
              <w:rPr>
                <w:rFonts w:ascii="Garamond" w:hAnsi="Garamond"/>
                <w:color w:val="auto"/>
              </w:rPr>
            </w:pPr>
            <w:r w:rsidRPr="00C05792">
              <w:rPr>
                <w:rFonts w:ascii="Garamond" w:hAnsi="Garamond"/>
                <w:bCs/>
              </w:rPr>
              <w:t xml:space="preserve">1. fizetési ütem (a szerződéses érték </w:t>
            </w:r>
            <w:r w:rsidR="00E7500F">
              <w:rPr>
                <w:rFonts w:ascii="Garamond" w:hAnsi="Garamond"/>
                <w:bCs/>
              </w:rPr>
              <w:t>1</w:t>
            </w:r>
            <w:r w:rsidR="00E7500F" w:rsidRPr="00C05792">
              <w:rPr>
                <w:rFonts w:ascii="Garamond" w:hAnsi="Garamond"/>
                <w:bCs/>
              </w:rPr>
              <w:t xml:space="preserve">5 </w:t>
            </w:r>
            <w:r w:rsidRPr="00C05792">
              <w:rPr>
                <w:rFonts w:ascii="Garamond" w:hAnsi="Garamond"/>
                <w:bCs/>
              </w:rPr>
              <w:t>%-át elérő, megvalósult teljesítés esetén)</w:t>
            </w:r>
          </w:p>
        </w:tc>
        <w:tc>
          <w:tcPr>
            <w:tcW w:w="3938" w:type="dxa"/>
            <w:vAlign w:val="center"/>
          </w:tcPr>
          <w:p w14:paraId="182D74DC" w14:textId="0EF5BCB1" w:rsidR="00C05792" w:rsidRPr="00C05792" w:rsidRDefault="00C05792" w:rsidP="0064281A">
            <w:pPr>
              <w:pStyle w:val="Default"/>
              <w:widowControl w:val="0"/>
              <w:spacing w:line="264" w:lineRule="auto"/>
              <w:jc w:val="center"/>
              <w:rPr>
                <w:rFonts w:ascii="Garamond" w:hAnsi="Garamond"/>
                <w:color w:val="auto"/>
              </w:rPr>
            </w:pPr>
            <w:r w:rsidRPr="00C05792">
              <w:rPr>
                <w:rFonts w:ascii="Garamond" w:hAnsi="Garamond"/>
                <w:bCs/>
              </w:rPr>
              <w:t>15 %</w:t>
            </w:r>
          </w:p>
        </w:tc>
      </w:tr>
      <w:tr w:rsidR="00C05792" w:rsidRPr="003373F8" w14:paraId="11AB0E8D" w14:textId="77777777" w:rsidTr="00EB4368">
        <w:trPr>
          <w:trHeight w:val="247"/>
          <w:jc w:val="center"/>
        </w:trPr>
        <w:tc>
          <w:tcPr>
            <w:tcW w:w="4586" w:type="dxa"/>
            <w:vAlign w:val="center"/>
          </w:tcPr>
          <w:p w14:paraId="5C49011C" w14:textId="3D406B1E" w:rsidR="00C05792" w:rsidRPr="00C05792" w:rsidRDefault="00C05792" w:rsidP="00E7500F">
            <w:pPr>
              <w:pStyle w:val="Default"/>
              <w:widowControl w:val="0"/>
              <w:spacing w:line="264" w:lineRule="auto"/>
              <w:jc w:val="center"/>
              <w:rPr>
                <w:rFonts w:ascii="Garamond" w:hAnsi="Garamond"/>
                <w:color w:val="auto"/>
              </w:rPr>
            </w:pPr>
            <w:r w:rsidRPr="00C05792">
              <w:rPr>
                <w:rFonts w:ascii="Garamond" w:hAnsi="Garamond"/>
                <w:bCs/>
              </w:rPr>
              <w:t xml:space="preserve">2. fizetési ütem (a szerződéses érték </w:t>
            </w:r>
            <w:r w:rsidR="00E7500F">
              <w:rPr>
                <w:rFonts w:ascii="Garamond" w:hAnsi="Garamond"/>
                <w:bCs/>
              </w:rPr>
              <w:t>30</w:t>
            </w:r>
            <w:r w:rsidR="00E7500F" w:rsidRPr="00C05792">
              <w:rPr>
                <w:rFonts w:ascii="Garamond" w:hAnsi="Garamond"/>
                <w:bCs/>
              </w:rPr>
              <w:t xml:space="preserve"> </w:t>
            </w:r>
            <w:r w:rsidRPr="00C05792">
              <w:rPr>
                <w:rFonts w:ascii="Garamond" w:hAnsi="Garamond"/>
                <w:bCs/>
              </w:rPr>
              <w:t>%-át elérő megvalósult teljesítés esetén):</w:t>
            </w:r>
          </w:p>
        </w:tc>
        <w:tc>
          <w:tcPr>
            <w:tcW w:w="3938" w:type="dxa"/>
            <w:vAlign w:val="center"/>
          </w:tcPr>
          <w:p w14:paraId="77BC663C" w14:textId="0036F011" w:rsidR="00C05792" w:rsidRPr="00C05792" w:rsidRDefault="00C05792" w:rsidP="0064281A">
            <w:pPr>
              <w:pStyle w:val="Default"/>
              <w:widowControl w:val="0"/>
              <w:spacing w:line="264" w:lineRule="auto"/>
              <w:jc w:val="center"/>
              <w:rPr>
                <w:rFonts w:ascii="Garamond" w:hAnsi="Garamond"/>
                <w:color w:val="auto"/>
              </w:rPr>
            </w:pPr>
            <w:r w:rsidRPr="00C05792">
              <w:rPr>
                <w:rFonts w:ascii="Garamond" w:hAnsi="Garamond"/>
                <w:bCs/>
              </w:rPr>
              <w:t>15 %</w:t>
            </w:r>
          </w:p>
        </w:tc>
      </w:tr>
      <w:tr w:rsidR="00C05792" w:rsidRPr="003373F8" w14:paraId="124D8863" w14:textId="77777777" w:rsidTr="00EB4368">
        <w:trPr>
          <w:trHeight w:val="247"/>
          <w:jc w:val="center"/>
        </w:trPr>
        <w:tc>
          <w:tcPr>
            <w:tcW w:w="4586" w:type="dxa"/>
            <w:vAlign w:val="center"/>
          </w:tcPr>
          <w:p w14:paraId="6A59E959" w14:textId="6B5A3C4E" w:rsidR="00C05792" w:rsidRPr="00C05792" w:rsidRDefault="00C05792" w:rsidP="00E7500F">
            <w:pPr>
              <w:pStyle w:val="Default"/>
              <w:widowControl w:val="0"/>
              <w:spacing w:line="264" w:lineRule="auto"/>
              <w:jc w:val="center"/>
              <w:rPr>
                <w:rFonts w:ascii="Garamond" w:hAnsi="Garamond"/>
                <w:color w:val="auto"/>
              </w:rPr>
            </w:pPr>
            <w:r w:rsidRPr="00C05792">
              <w:rPr>
                <w:rFonts w:ascii="Garamond" w:hAnsi="Garamond"/>
                <w:bCs/>
              </w:rPr>
              <w:t xml:space="preserve">3. fizetési ütem (a szerződéses érték </w:t>
            </w:r>
            <w:r w:rsidR="00E7500F">
              <w:rPr>
                <w:rFonts w:ascii="Garamond" w:hAnsi="Garamond"/>
                <w:bCs/>
              </w:rPr>
              <w:t>40</w:t>
            </w:r>
            <w:r w:rsidR="00E7500F" w:rsidRPr="00C05792">
              <w:rPr>
                <w:rFonts w:ascii="Garamond" w:hAnsi="Garamond"/>
                <w:bCs/>
              </w:rPr>
              <w:t xml:space="preserve"> </w:t>
            </w:r>
            <w:r w:rsidRPr="00C05792">
              <w:rPr>
                <w:rFonts w:ascii="Garamond" w:hAnsi="Garamond"/>
                <w:bCs/>
              </w:rPr>
              <w:t>%-át elérő megvalósult teljesítés esetén):</w:t>
            </w:r>
          </w:p>
        </w:tc>
        <w:tc>
          <w:tcPr>
            <w:tcW w:w="3938" w:type="dxa"/>
            <w:vAlign w:val="center"/>
          </w:tcPr>
          <w:p w14:paraId="1659E908" w14:textId="52261068" w:rsidR="00C05792" w:rsidRPr="00C05792" w:rsidRDefault="00C05792" w:rsidP="0064281A">
            <w:pPr>
              <w:pStyle w:val="Default"/>
              <w:widowControl w:val="0"/>
              <w:spacing w:line="264" w:lineRule="auto"/>
              <w:jc w:val="center"/>
              <w:rPr>
                <w:rFonts w:ascii="Garamond" w:hAnsi="Garamond"/>
                <w:color w:val="auto"/>
              </w:rPr>
            </w:pPr>
            <w:r w:rsidRPr="00C05792">
              <w:rPr>
                <w:rFonts w:ascii="Garamond" w:hAnsi="Garamond"/>
                <w:bCs/>
              </w:rPr>
              <w:t>10%</w:t>
            </w:r>
          </w:p>
        </w:tc>
      </w:tr>
      <w:tr w:rsidR="00C05792" w:rsidRPr="003373F8" w14:paraId="3C6EFC67" w14:textId="77777777" w:rsidTr="00EB4368">
        <w:trPr>
          <w:trHeight w:val="247"/>
          <w:jc w:val="center"/>
        </w:trPr>
        <w:tc>
          <w:tcPr>
            <w:tcW w:w="4586" w:type="dxa"/>
            <w:vAlign w:val="center"/>
          </w:tcPr>
          <w:p w14:paraId="43760572" w14:textId="7FC87771" w:rsidR="00C05792" w:rsidRPr="00C05792" w:rsidRDefault="00C05792" w:rsidP="00E7500F">
            <w:pPr>
              <w:pStyle w:val="Default"/>
              <w:widowControl w:val="0"/>
              <w:spacing w:line="264" w:lineRule="auto"/>
              <w:jc w:val="center"/>
              <w:rPr>
                <w:rFonts w:ascii="Garamond" w:hAnsi="Garamond"/>
                <w:color w:val="auto"/>
              </w:rPr>
            </w:pPr>
            <w:r w:rsidRPr="00C05792">
              <w:rPr>
                <w:rFonts w:ascii="Garamond" w:hAnsi="Garamond"/>
                <w:bCs/>
              </w:rPr>
              <w:t xml:space="preserve">4. fizetési ütem (a szerződéses érték </w:t>
            </w:r>
            <w:r w:rsidR="00E7500F">
              <w:rPr>
                <w:rFonts w:ascii="Garamond" w:hAnsi="Garamond"/>
                <w:bCs/>
              </w:rPr>
              <w:t>50</w:t>
            </w:r>
            <w:r w:rsidR="00E7500F" w:rsidRPr="00C05792">
              <w:rPr>
                <w:rFonts w:ascii="Garamond" w:hAnsi="Garamond"/>
                <w:bCs/>
              </w:rPr>
              <w:t xml:space="preserve"> </w:t>
            </w:r>
            <w:r w:rsidRPr="00C05792">
              <w:rPr>
                <w:rFonts w:ascii="Garamond" w:hAnsi="Garamond"/>
                <w:bCs/>
              </w:rPr>
              <w:t>%-át elérő megvalósult teljesítés esetén):</w:t>
            </w:r>
          </w:p>
        </w:tc>
        <w:tc>
          <w:tcPr>
            <w:tcW w:w="3938" w:type="dxa"/>
            <w:vAlign w:val="center"/>
          </w:tcPr>
          <w:p w14:paraId="21BBCB32" w14:textId="27E935BF" w:rsidR="00C05792" w:rsidRPr="00C05792" w:rsidRDefault="00C05792" w:rsidP="0064281A">
            <w:pPr>
              <w:pStyle w:val="Default"/>
              <w:widowControl w:val="0"/>
              <w:spacing w:line="264" w:lineRule="auto"/>
              <w:jc w:val="center"/>
              <w:rPr>
                <w:rFonts w:ascii="Garamond" w:hAnsi="Garamond"/>
                <w:color w:val="auto"/>
              </w:rPr>
            </w:pPr>
            <w:r w:rsidRPr="00C05792">
              <w:rPr>
                <w:rFonts w:ascii="Garamond" w:hAnsi="Garamond"/>
                <w:bCs/>
              </w:rPr>
              <w:t>10 %</w:t>
            </w:r>
          </w:p>
        </w:tc>
      </w:tr>
      <w:tr w:rsidR="00C05792" w:rsidRPr="003373F8" w14:paraId="3D513EA3" w14:textId="77777777" w:rsidTr="00EB4368">
        <w:trPr>
          <w:trHeight w:val="247"/>
          <w:jc w:val="center"/>
        </w:trPr>
        <w:tc>
          <w:tcPr>
            <w:tcW w:w="4586" w:type="dxa"/>
            <w:vAlign w:val="center"/>
          </w:tcPr>
          <w:p w14:paraId="08D5E0F3" w14:textId="489B14AC" w:rsidR="00C05792" w:rsidRPr="00C05792" w:rsidRDefault="00C05792" w:rsidP="00E7500F">
            <w:pPr>
              <w:pStyle w:val="Default"/>
              <w:widowControl w:val="0"/>
              <w:spacing w:line="264" w:lineRule="auto"/>
              <w:jc w:val="center"/>
              <w:rPr>
                <w:rFonts w:ascii="Garamond" w:hAnsi="Garamond"/>
                <w:color w:val="auto"/>
              </w:rPr>
            </w:pPr>
            <w:r w:rsidRPr="00C05792">
              <w:rPr>
                <w:rFonts w:ascii="Garamond" w:hAnsi="Garamond"/>
                <w:bCs/>
              </w:rPr>
              <w:t xml:space="preserve">5. fizetési ütem (a szerződéses érték </w:t>
            </w:r>
            <w:r w:rsidR="00E7500F">
              <w:rPr>
                <w:rFonts w:ascii="Garamond" w:hAnsi="Garamond"/>
                <w:bCs/>
              </w:rPr>
              <w:t>7</w:t>
            </w:r>
            <w:r w:rsidR="00E7500F" w:rsidRPr="00C05792">
              <w:rPr>
                <w:rFonts w:ascii="Garamond" w:hAnsi="Garamond"/>
                <w:bCs/>
              </w:rPr>
              <w:t xml:space="preserve">5 </w:t>
            </w:r>
            <w:r w:rsidRPr="00C05792">
              <w:rPr>
                <w:rFonts w:ascii="Garamond" w:hAnsi="Garamond"/>
                <w:bCs/>
              </w:rPr>
              <w:t>%-át elérő megvalósult teljesítés esetén):</w:t>
            </w:r>
          </w:p>
        </w:tc>
        <w:tc>
          <w:tcPr>
            <w:tcW w:w="3938" w:type="dxa"/>
            <w:vAlign w:val="center"/>
          </w:tcPr>
          <w:p w14:paraId="1023827A" w14:textId="2B0A9BFD" w:rsidR="00C05792" w:rsidRPr="00C05792" w:rsidRDefault="00C05792" w:rsidP="0064281A">
            <w:pPr>
              <w:pStyle w:val="Default"/>
              <w:widowControl w:val="0"/>
              <w:spacing w:line="264" w:lineRule="auto"/>
              <w:jc w:val="center"/>
              <w:rPr>
                <w:rFonts w:ascii="Garamond" w:hAnsi="Garamond"/>
                <w:color w:val="auto"/>
              </w:rPr>
            </w:pPr>
            <w:r w:rsidRPr="00C05792">
              <w:rPr>
                <w:rFonts w:ascii="Garamond" w:hAnsi="Garamond"/>
                <w:bCs/>
              </w:rPr>
              <w:t>25 %</w:t>
            </w:r>
          </w:p>
        </w:tc>
      </w:tr>
      <w:tr w:rsidR="00C05792" w:rsidRPr="003373F8" w14:paraId="671BA095" w14:textId="77777777" w:rsidTr="00EB4368">
        <w:trPr>
          <w:trHeight w:val="583"/>
          <w:jc w:val="center"/>
        </w:trPr>
        <w:tc>
          <w:tcPr>
            <w:tcW w:w="4586" w:type="dxa"/>
            <w:vAlign w:val="center"/>
          </w:tcPr>
          <w:p w14:paraId="70DCD585" w14:textId="4680AD43" w:rsidR="00C05792" w:rsidRPr="00C05792" w:rsidRDefault="00C05792" w:rsidP="0064281A">
            <w:pPr>
              <w:pStyle w:val="Default"/>
              <w:widowControl w:val="0"/>
              <w:spacing w:line="264" w:lineRule="auto"/>
              <w:jc w:val="center"/>
              <w:rPr>
                <w:rFonts w:ascii="Garamond" w:hAnsi="Garamond"/>
                <w:color w:val="auto"/>
              </w:rPr>
            </w:pPr>
            <w:r w:rsidRPr="00C05792">
              <w:rPr>
                <w:rFonts w:ascii="Garamond" w:hAnsi="Garamond"/>
                <w:bCs/>
              </w:rPr>
              <w:t>6. fizetési - végszámlázási - ütem (a szerződéses érték 100%-át elérő megvalósult teljesítés esetén):</w:t>
            </w:r>
          </w:p>
        </w:tc>
        <w:tc>
          <w:tcPr>
            <w:tcW w:w="3938" w:type="dxa"/>
            <w:vAlign w:val="center"/>
          </w:tcPr>
          <w:p w14:paraId="62F83524" w14:textId="4850649D" w:rsidR="00C05792" w:rsidRPr="00C05792" w:rsidRDefault="00C05792" w:rsidP="0064281A">
            <w:pPr>
              <w:pStyle w:val="Default"/>
              <w:widowControl w:val="0"/>
              <w:spacing w:line="264" w:lineRule="auto"/>
              <w:jc w:val="center"/>
              <w:rPr>
                <w:rFonts w:ascii="Garamond" w:hAnsi="Garamond"/>
                <w:color w:val="auto"/>
              </w:rPr>
            </w:pPr>
            <w:r w:rsidRPr="00C05792">
              <w:rPr>
                <w:rFonts w:ascii="Garamond" w:hAnsi="Garamond"/>
                <w:bCs/>
              </w:rPr>
              <w:t>20 % (előleg értékével csökkentve)</w:t>
            </w:r>
          </w:p>
        </w:tc>
      </w:tr>
    </w:tbl>
    <w:p w14:paraId="29EC73A9" w14:textId="77777777" w:rsidR="00824E8E" w:rsidRPr="00EE2B88" w:rsidRDefault="00824E8E" w:rsidP="00D45108">
      <w:pPr>
        <w:suppressAutoHyphens w:val="0"/>
        <w:spacing w:line="264" w:lineRule="auto"/>
        <w:rPr>
          <w:rFonts w:ascii="Garamond" w:hAnsi="Garamond"/>
        </w:rPr>
      </w:pPr>
    </w:p>
    <w:p w14:paraId="6F1DD3B6" w14:textId="77777777" w:rsidR="00824E8E" w:rsidRDefault="00824E8E" w:rsidP="0064281A">
      <w:pPr>
        <w:suppressAutoHyphens w:val="0"/>
        <w:spacing w:line="264" w:lineRule="auto"/>
        <w:rPr>
          <w:rFonts w:ascii="Garamond" w:hAnsi="Garamond"/>
        </w:rPr>
      </w:pPr>
      <w:r w:rsidRPr="00EE2B88">
        <w:rPr>
          <w:rFonts w:ascii="Garamond" w:hAnsi="Garamond"/>
        </w:rPr>
        <w:t xml:space="preserve">A részszámlák összege </w:t>
      </w:r>
      <w:r w:rsidR="00FF3C34">
        <w:rPr>
          <w:rFonts w:ascii="Garamond" w:hAnsi="Garamond"/>
        </w:rPr>
        <w:t>Megrendelők</w:t>
      </w:r>
      <w:r w:rsidRPr="00EE2B88">
        <w:rPr>
          <w:rFonts w:ascii="Garamond" w:hAnsi="Garamond"/>
        </w:rPr>
        <w:t xml:space="preserve"> által teljesítésigazolással elismert szerződés szerinti teljesítés mértékének megfelelően kerül meghatározásra, úgy, hogy a részszámla szerinti nettó ellenszolgáltatás a szerződés megvalósult értékét nem</w:t>
      </w:r>
      <w:r>
        <w:rPr>
          <w:rFonts w:ascii="Garamond" w:hAnsi="Garamond"/>
        </w:rPr>
        <w:t>e</w:t>
      </w:r>
      <w:r w:rsidRPr="00EE2B88">
        <w:rPr>
          <w:rFonts w:ascii="Garamond" w:hAnsi="Garamond"/>
        </w:rPr>
        <w:t xml:space="preserve"> haladhatja meg. A végszámla benyújtásának feltétele a sikeres műszaki átadás-átvétel, a megvalósulási és átadási dokumentáció és annak összes melléklete szolgáltatása, és ennek a teljesítésigazolásban való elismerése.</w:t>
      </w:r>
    </w:p>
    <w:p w14:paraId="664FEB98" w14:textId="77777777" w:rsidR="00824E8E" w:rsidRPr="004346FE" w:rsidRDefault="00824E8E" w:rsidP="0064281A">
      <w:pPr>
        <w:suppressAutoHyphens w:val="0"/>
        <w:spacing w:line="264" w:lineRule="auto"/>
        <w:rPr>
          <w:rFonts w:ascii="Garamond" w:hAnsi="Garamond"/>
        </w:rPr>
      </w:pPr>
    </w:p>
    <w:p w14:paraId="230E1770" w14:textId="77777777" w:rsidR="00824E8E" w:rsidRPr="00151DD6" w:rsidRDefault="00824E8E" w:rsidP="0064281A">
      <w:pPr>
        <w:suppressAutoHyphens w:val="0"/>
        <w:spacing w:line="264" w:lineRule="auto"/>
        <w:rPr>
          <w:rFonts w:ascii="Garamond" w:hAnsi="Garamond"/>
        </w:rPr>
      </w:pPr>
      <w:r w:rsidRPr="004346FE">
        <w:rPr>
          <w:rFonts w:ascii="Garamond" w:hAnsi="Garamond"/>
          <w:b/>
        </w:rPr>
        <w:t>2.</w:t>
      </w:r>
      <w:r>
        <w:rPr>
          <w:rFonts w:ascii="Garamond" w:hAnsi="Garamond"/>
        </w:rPr>
        <w:t xml:space="preserve"> </w:t>
      </w:r>
      <w:r w:rsidRPr="004346FE">
        <w:rPr>
          <w:rFonts w:ascii="Garamond" w:hAnsi="Garamond"/>
        </w:rPr>
        <w:t>Felek rögzítik és tudomásul veszik, hogy a Vállalkozó által benyújtott számla Megrendelő</w:t>
      </w:r>
      <w:r w:rsidR="00FF3C34">
        <w:rPr>
          <w:rFonts w:ascii="Garamond" w:hAnsi="Garamond"/>
        </w:rPr>
        <w:t>k</w:t>
      </w:r>
      <w:r w:rsidRPr="004346FE">
        <w:rPr>
          <w:rFonts w:ascii="Garamond" w:hAnsi="Garamond"/>
        </w:rPr>
        <w:t xml:space="preserve"> részéről történő teljesítésének a feltétele, hogy a benyújtás időpontjában nem állhat fenn lejárt, meg nem fizetett helyi adó tartozása. Vállalkozó hozzájárul, hogy a Megrendelő</w:t>
      </w:r>
      <w:r w:rsidR="00FF3C34">
        <w:rPr>
          <w:rFonts w:ascii="Garamond" w:hAnsi="Garamond"/>
        </w:rPr>
        <w:t>k</w:t>
      </w:r>
      <w:r w:rsidRPr="004346FE">
        <w:rPr>
          <w:rFonts w:ascii="Garamond" w:hAnsi="Garamond"/>
        </w:rPr>
        <w:t xml:space="preserve"> a kifizetés teljesítését megelőzően a helyi adó hátralékra vonatkozó információt kérjen</w:t>
      </w:r>
      <w:r w:rsidR="00FF3C34">
        <w:rPr>
          <w:rFonts w:ascii="Garamond" w:hAnsi="Garamond"/>
        </w:rPr>
        <w:t>ek le Veresegyház Város</w:t>
      </w:r>
      <w:r w:rsidRPr="004346FE">
        <w:rPr>
          <w:rFonts w:ascii="Garamond" w:hAnsi="Garamond"/>
        </w:rPr>
        <w:t xml:space="preserve"> Önkormányzat Adóirodája nyilvántartásából. Amennyiben az Adóiroda nyilvántartása szerint Vállalkozó részéről lejárt, meg nem fizetett tartozás áll fenn, Vállalkozó kötelezettséget vállal arra, </w:t>
      </w:r>
      <w:r w:rsidRPr="004346FE">
        <w:rPr>
          <w:rFonts w:ascii="Garamond" w:hAnsi="Garamond"/>
        </w:rPr>
        <w:lastRenderedPageBreak/>
        <w:t xml:space="preserve">hogy </w:t>
      </w:r>
      <w:r w:rsidRPr="00FC0A0B">
        <w:rPr>
          <w:rFonts w:ascii="Garamond" w:hAnsi="Garamond"/>
        </w:rPr>
        <w:t xml:space="preserve">a meg nem fizetett tartozást 5 napon belül átutalással teljesíti </w:t>
      </w:r>
      <w:r w:rsidR="00FF3C34" w:rsidRPr="00FC0A0B">
        <w:rPr>
          <w:rFonts w:ascii="Garamond" w:hAnsi="Garamond"/>
        </w:rPr>
        <w:t xml:space="preserve">Veresegyház Város </w:t>
      </w:r>
      <w:r w:rsidRPr="00151DD6">
        <w:rPr>
          <w:rFonts w:ascii="Garamond" w:hAnsi="Garamond"/>
        </w:rPr>
        <w:t>Adóirodájának az esedékes hátralék szerinti számlaszámára</w:t>
      </w:r>
      <w:r w:rsidRPr="00151DD6">
        <w:rPr>
          <w:rFonts w:ascii="Tahoma" w:hAnsi="Tahoma" w:cs="Tahoma"/>
          <w:sz w:val="22"/>
          <w:szCs w:val="22"/>
        </w:rPr>
        <w:t>.</w:t>
      </w:r>
    </w:p>
    <w:p w14:paraId="6EA5E8C5" w14:textId="77777777" w:rsidR="00824E8E" w:rsidRPr="00151DD6" w:rsidRDefault="00824E8E" w:rsidP="0064281A">
      <w:pPr>
        <w:suppressAutoHyphens w:val="0"/>
        <w:spacing w:line="264" w:lineRule="auto"/>
        <w:ind w:left="360"/>
        <w:rPr>
          <w:rFonts w:ascii="Garamond" w:hAnsi="Garamond"/>
        </w:rPr>
      </w:pPr>
    </w:p>
    <w:p w14:paraId="6DDFB989" w14:textId="192AB779" w:rsidR="006141F2" w:rsidRPr="006141F2" w:rsidRDefault="006141F2" w:rsidP="0064281A">
      <w:pPr>
        <w:suppressAutoHyphens w:val="0"/>
        <w:spacing w:line="264" w:lineRule="auto"/>
        <w:rPr>
          <w:rFonts w:ascii="Garamond" w:hAnsi="Garamond"/>
        </w:rPr>
      </w:pPr>
      <w:r w:rsidRPr="00151DD6">
        <w:rPr>
          <w:rFonts w:ascii="Garamond" w:hAnsi="Garamond"/>
          <w:b/>
        </w:rPr>
        <w:t xml:space="preserve">3. </w:t>
      </w:r>
      <w:r w:rsidRPr="00C05792">
        <w:rPr>
          <w:rFonts w:ascii="Garamond" w:hAnsi="Garamond"/>
        </w:rPr>
        <w:t>Valamennyi számlát a</w:t>
      </w:r>
      <w:r w:rsidR="00FC0A0B" w:rsidRPr="00C05792">
        <w:rPr>
          <w:rFonts w:ascii="Garamond" w:hAnsi="Garamond"/>
        </w:rPr>
        <w:t>z</w:t>
      </w:r>
      <w:r w:rsidRPr="00C05792">
        <w:rPr>
          <w:rFonts w:ascii="Garamond" w:hAnsi="Garamond"/>
        </w:rPr>
        <w:t xml:space="preserve"> </w:t>
      </w:r>
      <w:r w:rsidR="00FC0A0B" w:rsidRPr="00FC0A0B">
        <w:rPr>
          <w:rFonts w:ascii="Garamond" w:hAnsi="Garamond"/>
        </w:rPr>
        <w:t>Egyházmegyei Katolikus Iskolák Főhatósága</w:t>
      </w:r>
      <w:r w:rsidR="00FC0A0B" w:rsidRPr="00C05792" w:rsidDel="00FC0A0B">
        <w:rPr>
          <w:rFonts w:ascii="Garamond" w:hAnsi="Garamond"/>
        </w:rPr>
        <w:t xml:space="preserve"> </w:t>
      </w:r>
      <w:r w:rsidRPr="00C05792">
        <w:rPr>
          <w:rFonts w:ascii="Garamond" w:hAnsi="Garamond"/>
        </w:rPr>
        <w:t xml:space="preserve">Megrendelő nevére a </w:t>
      </w:r>
      <w:r w:rsidR="00FC0A0B" w:rsidRPr="00FC0A0B">
        <w:rPr>
          <w:rFonts w:ascii="Garamond" w:hAnsi="Garamond"/>
        </w:rPr>
        <w:t>2600 Vác, Migazzi Kristóf tér 1.</w:t>
      </w:r>
      <w:r w:rsidRPr="00C05792">
        <w:rPr>
          <w:rFonts w:ascii="Garamond" w:hAnsi="Garamond"/>
        </w:rPr>
        <w:t xml:space="preserve"> címre kell benyújtani.</w:t>
      </w:r>
      <w:r w:rsidRPr="006141F2">
        <w:rPr>
          <w:rFonts w:ascii="Garamond" w:hAnsi="Garamond"/>
        </w:rPr>
        <w:t xml:space="preserve"> </w:t>
      </w:r>
    </w:p>
    <w:p w14:paraId="3ADDB33B" w14:textId="77777777" w:rsidR="00824E8E" w:rsidRDefault="00824E8E" w:rsidP="00D45108">
      <w:pPr>
        <w:suppressAutoHyphens w:val="0"/>
        <w:spacing w:line="264" w:lineRule="auto"/>
        <w:rPr>
          <w:rFonts w:ascii="Garamond" w:hAnsi="Garamond"/>
        </w:rPr>
      </w:pPr>
    </w:p>
    <w:p w14:paraId="2452E8F6" w14:textId="35DDA84B" w:rsidR="000D03C8" w:rsidRPr="000D03C8" w:rsidRDefault="000D03C8" w:rsidP="000D03C8">
      <w:pPr>
        <w:suppressAutoHyphens w:val="0"/>
        <w:spacing w:line="264" w:lineRule="auto"/>
        <w:rPr>
          <w:rFonts w:ascii="Garamond" w:hAnsi="Garamond"/>
        </w:rPr>
      </w:pPr>
      <w:r w:rsidRPr="00974EC4">
        <w:rPr>
          <w:rFonts w:ascii="Garamond" w:hAnsi="Garamond"/>
          <w:b/>
        </w:rPr>
        <w:t>4.</w:t>
      </w:r>
      <w:r>
        <w:rPr>
          <w:rFonts w:ascii="Garamond" w:hAnsi="Garamond"/>
        </w:rPr>
        <w:t xml:space="preserve"> </w:t>
      </w:r>
      <w:r w:rsidRPr="000D03C8">
        <w:rPr>
          <w:rFonts w:ascii="Garamond" w:hAnsi="Garamond"/>
        </w:rPr>
        <w:t>Megrendelő</w:t>
      </w:r>
      <w:r w:rsidR="00974EC4">
        <w:rPr>
          <w:rFonts w:ascii="Garamond" w:hAnsi="Garamond"/>
        </w:rPr>
        <w:t>k</w:t>
      </w:r>
      <w:r w:rsidRPr="000D03C8">
        <w:rPr>
          <w:rFonts w:ascii="Garamond" w:hAnsi="Garamond"/>
        </w:rPr>
        <w:t xml:space="preserve"> előteljesítést elfogad</w:t>
      </w:r>
      <w:r w:rsidR="00974EC4">
        <w:rPr>
          <w:rFonts w:ascii="Garamond" w:hAnsi="Garamond"/>
        </w:rPr>
        <w:t xml:space="preserve">nak, azonban </w:t>
      </w:r>
      <w:r w:rsidRPr="000D03C8">
        <w:rPr>
          <w:rFonts w:ascii="Garamond" w:hAnsi="Garamond"/>
        </w:rPr>
        <w:t>tekintettel a forrásbiztosítás ütemezésére</w:t>
      </w:r>
      <w:r w:rsidR="00974EC4">
        <w:rPr>
          <w:rFonts w:ascii="Garamond" w:hAnsi="Garamond"/>
        </w:rPr>
        <w:t>,</w:t>
      </w:r>
      <w:r w:rsidRPr="000D03C8">
        <w:rPr>
          <w:rFonts w:ascii="Garamond" w:hAnsi="Garamond"/>
        </w:rPr>
        <w:t xml:space="preserve"> Vállalkozó </w:t>
      </w:r>
      <w:r w:rsidR="00974EC4">
        <w:rPr>
          <w:rFonts w:ascii="Garamond" w:hAnsi="Garamond"/>
        </w:rPr>
        <w:t>az alábbi határidőkig legfeljebb az alábbi összegben nyújthat be számlát:</w:t>
      </w:r>
    </w:p>
    <w:p w14:paraId="1BBFDFAA" w14:textId="23226DFB" w:rsidR="000D03C8" w:rsidRPr="000D03C8" w:rsidRDefault="000D03C8" w:rsidP="000D03C8">
      <w:pPr>
        <w:suppressAutoHyphens w:val="0"/>
        <w:spacing w:line="264" w:lineRule="auto"/>
        <w:rPr>
          <w:rFonts w:ascii="Garamond" w:hAnsi="Garamond"/>
        </w:rPr>
      </w:pPr>
    </w:p>
    <w:tbl>
      <w:tblPr>
        <w:tblW w:w="6678" w:type="dxa"/>
        <w:jc w:val="center"/>
        <w:shd w:val="clear" w:color="auto" w:fill="FFFFFF"/>
        <w:tblCellMar>
          <w:left w:w="0" w:type="dxa"/>
          <w:right w:w="0" w:type="dxa"/>
        </w:tblCellMar>
        <w:tblLook w:val="04A0" w:firstRow="1" w:lastRow="0" w:firstColumn="1" w:lastColumn="0" w:noHBand="0" w:noVBand="1"/>
      </w:tblPr>
      <w:tblGrid>
        <w:gridCol w:w="2709"/>
        <w:gridCol w:w="3969"/>
      </w:tblGrid>
      <w:tr w:rsidR="000D03C8" w:rsidRPr="000D03C8" w14:paraId="487DBA45" w14:textId="77777777" w:rsidTr="00974EC4">
        <w:trPr>
          <w:trHeight w:val="820"/>
          <w:jc w:val="center"/>
        </w:trPr>
        <w:tc>
          <w:tcPr>
            <w:tcW w:w="2709"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AF43C60" w14:textId="77777777" w:rsidR="000D03C8" w:rsidRPr="00974EC4" w:rsidRDefault="000D03C8" w:rsidP="00974EC4">
            <w:pPr>
              <w:suppressAutoHyphens w:val="0"/>
              <w:spacing w:line="264" w:lineRule="auto"/>
              <w:jc w:val="center"/>
              <w:rPr>
                <w:rFonts w:ascii="Garamond" w:hAnsi="Garamond"/>
                <w:b/>
              </w:rPr>
            </w:pPr>
            <w:r w:rsidRPr="00974EC4">
              <w:rPr>
                <w:rFonts w:ascii="Garamond" w:hAnsi="Garamond"/>
                <w:b/>
              </w:rPr>
              <w:t>határidő</w:t>
            </w:r>
          </w:p>
        </w:tc>
        <w:tc>
          <w:tcPr>
            <w:tcW w:w="3969"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6BCEA84" w14:textId="17AFBF50" w:rsidR="000D03C8" w:rsidRPr="00974EC4" w:rsidRDefault="000D03C8" w:rsidP="00974EC4">
            <w:pPr>
              <w:suppressAutoHyphens w:val="0"/>
              <w:spacing w:line="264" w:lineRule="auto"/>
              <w:jc w:val="center"/>
              <w:rPr>
                <w:rFonts w:ascii="Garamond" w:hAnsi="Garamond"/>
                <w:b/>
              </w:rPr>
            </w:pPr>
            <w:r w:rsidRPr="00974EC4">
              <w:rPr>
                <w:rFonts w:ascii="Garamond" w:hAnsi="Garamond"/>
                <w:b/>
              </w:rPr>
              <w:t>a bruttó vállalkozói díj határidőig összesen kiszámlázható összeg korlátja</w:t>
            </w:r>
          </w:p>
        </w:tc>
      </w:tr>
      <w:tr w:rsidR="000D03C8" w:rsidRPr="000D03C8" w14:paraId="389D6D49" w14:textId="77777777" w:rsidTr="00974EC4">
        <w:trPr>
          <w:trHeight w:val="300"/>
          <w:jc w:val="center"/>
        </w:trPr>
        <w:tc>
          <w:tcPr>
            <w:tcW w:w="270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1A5FCDB3" w14:textId="77777777" w:rsidR="000D03C8" w:rsidRPr="000D03C8" w:rsidRDefault="000D03C8" w:rsidP="000D03C8">
            <w:pPr>
              <w:suppressAutoHyphens w:val="0"/>
              <w:spacing w:line="264" w:lineRule="auto"/>
              <w:rPr>
                <w:rFonts w:ascii="Garamond" w:hAnsi="Garamond"/>
              </w:rPr>
            </w:pPr>
            <w:r w:rsidRPr="000D03C8">
              <w:rPr>
                <w:rFonts w:ascii="Garamond" w:hAnsi="Garamond"/>
                <w:b/>
                <w:bCs/>
              </w:rPr>
              <w:t>2018.03.30</w:t>
            </w:r>
          </w:p>
        </w:tc>
        <w:tc>
          <w:tcPr>
            <w:tcW w:w="396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862FD54" w14:textId="78E3CC61" w:rsidR="000D03C8" w:rsidRPr="000D03C8" w:rsidRDefault="000D03C8" w:rsidP="00974EC4">
            <w:pPr>
              <w:suppressAutoHyphens w:val="0"/>
              <w:spacing w:line="264" w:lineRule="auto"/>
              <w:rPr>
                <w:rFonts w:ascii="Garamond" w:hAnsi="Garamond"/>
              </w:rPr>
            </w:pPr>
            <w:r>
              <w:rPr>
                <w:rFonts w:ascii="Garamond" w:hAnsi="Garamond"/>
              </w:rPr>
              <w:t>l</w:t>
            </w:r>
            <w:r w:rsidRPr="000D03C8">
              <w:rPr>
                <w:rFonts w:ascii="Garamond" w:hAnsi="Garamond"/>
              </w:rPr>
              <w:t>egfel</w:t>
            </w:r>
            <w:r>
              <w:rPr>
                <w:rFonts w:ascii="Garamond" w:hAnsi="Garamond"/>
              </w:rPr>
              <w:t>jebb bruttó </w:t>
            </w:r>
            <w:r w:rsidRPr="000D03C8">
              <w:rPr>
                <w:rFonts w:ascii="Garamond" w:hAnsi="Garamond"/>
              </w:rPr>
              <w:t>600 000 ezer Ft</w:t>
            </w:r>
          </w:p>
        </w:tc>
      </w:tr>
      <w:tr w:rsidR="000D03C8" w:rsidRPr="000D03C8" w14:paraId="365B6850" w14:textId="77777777" w:rsidTr="00974EC4">
        <w:trPr>
          <w:trHeight w:val="300"/>
          <w:jc w:val="center"/>
        </w:trPr>
        <w:tc>
          <w:tcPr>
            <w:tcW w:w="270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A766755" w14:textId="77777777" w:rsidR="000D03C8" w:rsidRPr="000D03C8" w:rsidRDefault="000D03C8" w:rsidP="000D03C8">
            <w:pPr>
              <w:suppressAutoHyphens w:val="0"/>
              <w:spacing w:line="264" w:lineRule="auto"/>
              <w:rPr>
                <w:rFonts w:ascii="Garamond" w:hAnsi="Garamond"/>
              </w:rPr>
            </w:pPr>
            <w:r w:rsidRPr="000D03C8">
              <w:rPr>
                <w:rFonts w:ascii="Garamond" w:hAnsi="Garamond"/>
                <w:b/>
                <w:bCs/>
              </w:rPr>
              <w:t>2018.09.30</w:t>
            </w:r>
          </w:p>
        </w:tc>
        <w:tc>
          <w:tcPr>
            <w:tcW w:w="396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B66EB3C" w14:textId="1ABDB89A" w:rsidR="000D03C8" w:rsidRPr="000D03C8" w:rsidRDefault="000D03C8" w:rsidP="00974EC4">
            <w:pPr>
              <w:suppressAutoHyphens w:val="0"/>
              <w:spacing w:line="264" w:lineRule="auto"/>
              <w:rPr>
                <w:rFonts w:ascii="Garamond" w:hAnsi="Garamond"/>
              </w:rPr>
            </w:pPr>
            <w:r w:rsidRPr="000D03C8">
              <w:rPr>
                <w:rFonts w:ascii="Garamond" w:hAnsi="Garamond"/>
              </w:rPr>
              <w:t>legfelj</w:t>
            </w:r>
            <w:r>
              <w:rPr>
                <w:rFonts w:ascii="Garamond" w:hAnsi="Garamond"/>
              </w:rPr>
              <w:t>ebb bruttó 1 047 000 ezer Ft</w:t>
            </w:r>
          </w:p>
        </w:tc>
      </w:tr>
      <w:tr w:rsidR="000D03C8" w:rsidRPr="000D03C8" w14:paraId="3C2E2F26" w14:textId="77777777" w:rsidTr="00974EC4">
        <w:trPr>
          <w:trHeight w:val="300"/>
          <w:jc w:val="center"/>
        </w:trPr>
        <w:tc>
          <w:tcPr>
            <w:tcW w:w="270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6BBDA74B" w14:textId="77777777" w:rsidR="000D03C8" w:rsidRPr="000D03C8" w:rsidRDefault="000D03C8" w:rsidP="000D03C8">
            <w:pPr>
              <w:suppressAutoHyphens w:val="0"/>
              <w:spacing w:line="264" w:lineRule="auto"/>
              <w:rPr>
                <w:rFonts w:ascii="Garamond" w:hAnsi="Garamond"/>
              </w:rPr>
            </w:pPr>
            <w:r w:rsidRPr="000D03C8">
              <w:rPr>
                <w:rFonts w:ascii="Garamond" w:hAnsi="Garamond"/>
                <w:b/>
                <w:bCs/>
              </w:rPr>
              <w:t>2019.03.30</w:t>
            </w:r>
          </w:p>
        </w:tc>
        <w:tc>
          <w:tcPr>
            <w:tcW w:w="396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5C7C71A" w14:textId="72F15B11" w:rsidR="000D03C8" w:rsidRPr="000D03C8" w:rsidRDefault="000D03C8" w:rsidP="000D03C8">
            <w:pPr>
              <w:suppressAutoHyphens w:val="0"/>
              <w:spacing w:line="264" w:lineRule="auto"/>
              <w:rPr>
                <w:rFonts w:ascii="Garamond" w:hAnsi="Garamond"/>
              </w:rPr>
            </w:pPr>
            <w:r w:rsidRPr="000D03C8">
              <w:rPr>
                <w:rFonts w:ascii="Garamond" w:hAnsi="Garamond"/>
              </w:rPr>
              <w:t>legfelje</w:t>
            </w:r>
            <w:r>
              <w:rPr>
                <w:rFonts w:ascii="Garamond" w:hAnsi="Garamond"/>
              </w:rPr>
              <w:t>bb bruttó   1 359 000 ezer Ft</w:t>
            </w:r>
          </w:p>
        </w:tc>
      </w:tr>
      <w:tr w:rsidR="000D03C8" w:rsidRPr="000D03C8" w14:paraId="37F19ACA" w14:textId="77777777" w:rsidTr="00974EC4">
        <w:trPr>
          <w:trHeight w:val="300"/>
          <w:jc w:val="center"/>
        </w:trPr>
        <w:tc>
          <w:tcPr>
            <w:tcW w:w="270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2D3A490" w14:textId="77777777" w:rsidR="000D03C8" w:rsidRPr="000D03C8" w:rsidRDefault="000D03C8" w:rsidP="000D03C8">
            <w:pPr>
              <w:suppressAutoHyphens w:val="0"/>
              <w:spacing w:line="264" w:lineRule="auto"/>
              <w:rPr>
                <w:rFonts w:ascii="Garamond" w:hAnsi="Garamond"/>
              </w:rPr>
            </w:pPr>
            <w:r w:rsidRPr="000D03C8">
              <w:rPr>
                <w:rFonts w:ascii="Garamond" w:hAnsi="Garamond"/>
                <w:b/>
                <w:bCs/>
              </w:rPr>
              <w:t>2019.06.30</w:t>
            </w:r>
          </w:p>
        </w:tc>
        <w:tc>
          <w:tcPr>
            <w:tcW w:w="396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C5D0766" w14:textId="02272146" w:rsidR="000D03C8" w:rsidRPr="000D03C8" w:rsidRDefault="000D03C8" w:rsidP="000D03C8">
            <w:pPr>
              <w:suppressAutoHyphens w:val="0"/>
              <w:spacing w:line="264" w:lineRule="auto"/>
              <w:rPr>
                <w:rFonts w:ascii="Garamond" w:hAnsi="Garamond"/>
              </w:rPr>
            </w:pPr>
            <w:r w:rsidRPr="000D03C8">
              <w:rPr>
                <w:rFonts w:ascii="Garamond" w:hAnsi="Garamond"/>
              </w:rPr>
              <w:t>legfelj</w:t>
            </w:r>
            <w:r>
              <w:rPr>
                <w:rFonts w:ascii="Garamond" w:hAnsi="Garamond"/>
              </w:rPr>
              <w:t>ebb bruttó  1 900 000 ezer Ft</w:t>
            </w:r>
          </w:p>
        </w:tc>
      </w:tr>
    </w:tbl>
    <w:p w14:paraId="51694ABD" w14:textId="73854F2F" w:rsidR="000D03C8" w:rsidRPr="00EE2B88" w:rsidRDefault="000D03C8" w:rsidP="00D45108">
      <w:pPr>
        <w:suppressAutoHyphens w:val="0"/>
        <w:spacing w:line="264" w:lineRule="auto"/>
        <w:rPr>
          <w:rFonts w:ascii="Garamond" w:hAnsi="Garamond"/>
        </w:rPr>
      </w:pPr>
    </w:p>
    <w:p w14:paraId="6631BF04" w14:textId="77777777" w:rsidR="00824E8E" w:rsidRPr="00EE2B88" w:rsidRDefault="00824E8E" w:rsidP="00D45108">
      <w:pPr>
        <w:pStyle w:val="Default"/>
        <w:widowControl w:val="0"/>
        <w:spacing w:line="264" w:lineRule="auto"/>
        <w:jc w:val="both"/>
        <w:rPr>
          <w:rFonts w:ascii="Garamond" w:hAnsi="Garamond"/>
        </w:rPr>
      </w:pPr>
    </w:p>
    <w:p w14:paraId="1D79DB77" w14:textId="77777777" w:rsidR="00824E8E" w:rsidRPr="00EE2B88" w:rsidRDefault="00824E8E" w:rsidP="0064281A">
      <w:pPr>
        <w:pStyle w:val="Default"/>
        <w:widowControl w:val="0"/>
        <w:spacing w:line="264" w:lineRule="auto"/>
        <w:jc w:val="center"/>
        <w:rPr>
          <w:rFonts w:ascii="Garamond" w:hAnsi="Garamond"/>
        </w:rPr>
      </w:pPr>
      <w:r>
        <w:rPr>
          <w:rFonts w:ascii="Garamond" w:hAnsi="Garamond"/>
          <w:b/>
          <w:bCs/>
        </w:rPr>
        <w:t>XI</w:t>
      </w:r>
      <w:r w:rsidRPr="00EE2B88">
        <w:rPr>
          <w:rFonts w:ascii="Garamond" w:hAnsi="Garamond"/>
          <w:b/>
          <w:bCs/>
        </w:rPr>
        <w:t>V. FELELŐSSÉGBIZTOSÍTÁS</w:t>
      </w:r>
    </w:p>
    <w:p w14:paraId="66E523FE" w14:textId="77777777" w:rsidR="00824E8E" w:rsidRPr="00EE2B88" w:rsidRDefault="00824E8E" w:rsidP="0064281A">
      <w:pPr>
        <w:pStyle w:val="Default"/>
        <w:widowControl w:val="0"/>
        <w:spacing w:line="264" w:lineRule="auto"/>
        <w:rPr>
          <w:rFonts w:ascii="Garamond" w:hAnsi="Garamond"/>
          <w:b/>
          <w:bCs/>
        </w:rPr>
      </w:pPr>
    </w:p>
    <w:p w14:paraId="7FA2B736"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1. </w:t>
      </w:r>
      <w:r w:rsidRPr="00EE2B88">
        <w:rPr>
          <w:rFonts w:ascii="Garamond" w:hAnsi="Garamond"/>
        </w:rPr>
        <w:t>Vállalkozó a 322/2015. (X.30.) Korm. rendelet 26. §-a alapján köteles legkésőbb a szerződéskötés időpontjára CAR-rendszerű (összkockázati) építés-szerelési felelősségbiztosítási szerződést kötni vagy meglévő felelősségbiztosítását kiterjeszteni a Megrendelő által a Közbeszerzési Eljárás során előírt mértékű és ter</w:t>
      </w:r>
      <w:r w:rsidR="00D45108">
        <w:rPr>
          <w:rFonts w:ascii="Garamond" w:hAnsi="Garamond"/>
        </w:rPr>
        <w:t>jedelmű felelősségbiztosításra.</w:t>
      </w:r>
    </w:p>
    <w:p w14:paraId="205BA10F" w14:textId="77777777" w:rsidR="0064281A" w:rsidRPr="00EE2B88" w:rsidRDefault="0064281A" w:rsidP="0064281A">
      <w:pPr>
        <w:pStyle w:val="Default"/>
        <w:widowControl w:val="0"/>
        <w:spacing w:line="264" w:lineRule="auto"/>
        <w:jc w:val="both"/>
        <w:rPr>
          <w:rFonts w:ascii="Garamond" w:hAnsi="Garamond"/>
        </w:rPr>
      </w:pPr>
    </w:p>
    <w:p w14:paraId="763E7B76"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2. </w:t>
      </w:r>
      <w:r w:rsidRPr="00EE2B88">
        <w:rPr>
          <w:rFonts w:ascii="Garamond" w:hAnsi="Garamond"/>
        </w:rPr>
        <w:t xml:space="preserve">A Közbeszerzési Eljárás során előírt felelősségbiztosítás mértéke, terjedelme: legalább </w:t>
      </w:r>
      <w:r w:rsidR="008111CD">
        <w:rPr>
          <w:rFonts w:ascii="Garamond" w:hAnsi="Garamond"/>
        </w:rPr>
        <w:t>100</w:t>
      </w:r>
      <w:r w:rsidR="001A5ED0">
        <w:rPr>
          <w:rFonts w:ascii="Garamond" w:hAnsi="Garamond"/>
        </w:rPr>
        <w:t xml:space="preserve">.000.000,- </w:t>
      </w:r>
      <w:r w:rsidRPr="00EE2B88">
        <w:rPr>
          <w:rFonts w:ascii="Garamond" w:hAnsi="Garamond"/>
        </w:rPr>
        <w:t xml:space="preserve">Ft/kár, és </w:t>
      </w:r>
      <w:r w:rsidR="008111CD">
        <w:rPr>
          <w:rFonts w:ascii="Garamond" w:hAnsi="Garamond"/>
        </w:rPr>
        <w:t>2</w:t>
      </w:r>
      <w:r w:rsidR="001A5ED0">
        <w:rPr>
          <w:rFonts w:ascii="Garamond" w:hAnsi="Garamond"/>
        </w:rPr>
        <w:t>00.000.000,-</w:t>
      </w:r>
      <w:r w:rsidR="00D45108">
        <w:rPr>
          <w:rFonts w:ascii="Garamond" w:hAnsi="Garamond"/>
        </w:rPr>
        <w:t xml:space="preserve"> Ft/év.</w:t>
      </w:r>
    </w:p>
    <w:p w14:paraId="561354DA" w14:textId="77777777" w:rsidR="0064281A" w:rsidRPr="00EE2B88" w:rsidRDefault="0064281A" w:rsidP="0064281A">
      <w:pPr>
        <w:pStyle w:val="Default"/>
        <w:widowControl w:val="0"/>
        <w:spacing w:line="264" w:lineRule="auto"/>
        <w:jc w:val="both"/>
        <w:rPr>
          <w:rFonts w:ascii="Garamond" w:hAnsi="Garamond"/>
        </w:rPr>
      </w:pPr>
    </w:p>
    <w:p w14:paraId="3EAB1A1E"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3. </w:t>
      </w:r>
      <w:r w:rsidRPr="00EE2B88">
        <w:rPr>
          <w:rFonts w:ascii="Garamond" w:hAnsi="Garamond"/>
        </w:rPr>
        <w:t>Vállalkozó kötelezettsége, hogy a szerződés teljes időtartama alatt rendelke</w:t>
      </w:r>
      <w:r w:rsidR="00D45108">
        <w:rPr>
          <w:rFonts w:ascii="Garamond" w:hAnsi="Garamond"/>
        </w:rPr>
        <w:t>zzen a felelősségbiztosítással.</w:t>
      </w:r>
    </w:p>
    <w:p w14:paraId="4515D275" w14:textId="77777777" w:rsidR="0064281A" w:rsidRPr="00EE2B88" w:rsidRDefault="0064281A" w:rsidP="0064281A">
      <w:pPr>
        <w:pStyle w:val="Default"/>
        <w:widowControl w:val="0"/>
        <w:spacing w:line="264" w:lineRule="auto"/>
        <w:jc w:val="both"/>
        <w:rPr>
          <w:rFonts w:ascii="Garamond" w:hAnsi="Garamond"/>
        </w:rPr>
      </w:pPr>
    </w:p>
    <w:p w14:paraId="71379902"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4. </w:t>
      </w:r>
      <w:r w:rsidRPr="00EE2B88">
        <w:rPr>
          <w:rFonts w:ascii="Garamond" w:hAnsi="Garamond"/>
        </w:rPr>
        <w:t>Vállalkozó haladéktalanul, de legkésőbb a szerződéskötéstől számított 2 munkanapon belül köteles Megrendelő részére bemutatni a felelősségbiztosítási szerződés eredeti példányát, egy másolati példányát pedig köt</w:t>
      </w:r>
      <w:r w:rsidR="00D45108">
        <w:rPr>
          <w:rFonts w:ascii="Garamond" w:hAnsi="Garamond"/>
        </w:rPr>
        <w:t>eles átadni Megrendelő részére.</w:t>
      </w:r>
    </w:p>
    <w:p w14:paraId="7CF5DF01" w14:textId="77777777" w:rsidR="00824E8E" w:rsidRPr="00EE2B88" w:rsidRDefault="00824E8E" w:rsidP="0064281A">
      <w:pPr>
        <w:pStyle w:val="Default"/>
        <w:widowControl w:val="0"/>
        <w:spacing w:line="264" w:lineRule="auto"/>
        <w:rPr>
          <w:rFonts w:ascii="Garamond" w:hAnsi="Garamond"/>
        </w:rPr>
      </w:pPr>
    </w:p>
    <w:p w14:paraId="7F791E2C"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5. </w:t>
      </w:r>
      <w:r w:rsidRPr="00EE2B88">
        <w:rPr>
          <w:rFonts w:ascii="Garamond" w:hAnsi="Garamond"/>
        </w:rPr>
        <w:t>Ennek elmaradása esetén Megrendelő</w:t>
      </w:r>
      <w:r w:rsidR="00BE1390">
        <w:rPr>
          <w:rFonts w:ascii="Garamond" w:hAnsi="Garamond"/>
        </w:rPr>
        <w:t>k</w:t>
      </w:r>
      <w:r w:rsidRPr="00EE2B88">
        <w:rPr>
          <w:rFonts w:ascii="Garamond" w:hAnsi="Garamond"/>
        </w:rPr>
        <w:t xml:space="preserve"> a Vállalkozót póthatáridővel felhívj</w:t>
      </w:r>
      <w:r w:rsidR="00BE1390">
        <w:rPr>
          <w:rFonts w:ascii="Garamond" w:hAnsi="Garamond"/>
        </w:rPr>
        <w:t>ák</w:t>
      </w:r>
      <w:r w:rsidRPr="00EE2B88">
        <w:rPr>
          <w:rFonts w:ascii="Garamond" w:hAnsi="Garamond"/>
        </w:rPr>
        <w:t xml:space="preserve"> a szerződésszegés megszüntetésére. A póthatáridő eredménytelen elteltét követően Megrendelő</w:t>
      </w:r>
      <w:r w:rsidR="00BE1390">
        <w:rPr>
          <w:rFonts w:ascii="Garamond" w:hAnsi="Garamond"/>
        </w:rPr>
        <w:t>k</w:t>
      </w:r>
      <w:r w:rsidRPr="00EE2B88">
        <w:rPr>
          <w:rFonts w:ascii="Garamond" w:hAnsi="Garamond"/>
        </w:rPr>
        <w:t xml:space="preserve"> jogosult</w:t>
      </w:r>
      <w:r w:rsidR="00BE1390">
        <w:rPr>
          <w:rFonts w:ascii="Garamond" w:hAnsi="Garamond"/>
        </w:rPr>
        <w:t>ak</w:t>
      </w:r>
      <w:r w:rsidRPr="00EE2B88">
        <w:rPr>
          <w:rFonts w:ascii="Garamond" w:hAnsi="Garamond"/>
        </w:rPr>
        <w:t xml:space="preserve"> a szerződéstől elál</w:t>
      </w:r>
      <w:r w:rsidR="00D45108">
        <w:rPr>
          <w:rFonts w:ascii="Garamond" w:hAnsi="Garamond"/>
        </w:rPr>
        <w:t>lni.</w:t>
      </w:r>
    </w:p>
    <w:p w14:paraId="64878514" w14:textId="77777777" w:rsidR="00824E8E" w:rsidRPr="00EE2B88" w:rsidRDefault="00824E8E" w:rsidP="0064281A">
      <w:pPr>
        <w:pStyle w:val="Default"/>
        <w:widowControl w:val="0"/>
        <w:spacing w:line="264" w:lineRule="auto"/>
        <w:jc w:val="both"/>
        <w:rPr>
          <w:rFonts w:ascii="Garamond" w:hAnsi="Garamond"/>
        </w:rPr>
      </w:pPr>
    </w:p>
    <w:p w14:paraId="3E093D49" w14:textId="77777777" w:rsidR="00824E8E" w:rsidRPr="00EE2B88" w:rsidRDefault="00824E8E" w:rsidP="0064281A">
      <w:pPr>
        <w:pStyle w:val="Default"/>
        <w:widowControl w:val="0"/>
        <w:spacing w:line="264" w:lineRule="auto"/>
        <w:jc w:val="both"/>
        <w:rPr>
          <w:rFonts w:ascii="Garamond" w:hAnsi="Garamond"/>
        </w:rPr>
      </w:pPr>
    </w:p>
    <w:p w14:paraId="0380FE61" w14:textId="77777777" w:rsidR="00824E8E" w:rsidRPr="00EE2B88" w:rsidRDefault="00824E8E" w:rsidP="0064281A">
      <w:pPr>
        <w:pStyle w:val="Default"/>
        <w:widowControl w:val="0"/>
        <w:spacing w:line="264" w:lineRule="auto"/>
        <w:jc w:val="center"/>
        <w:rPr>
          <w:rFonts w:ascii="Garamond" w:hAnsi="Garamond"/>
          <w:b/>
          <w:bCs/>
          <w:caps/>
        </w:rPr>
      </w:pPr>
      <w:r w:rsidRPr="00EE2B88">
        <w:rPr>
          <w:rFonts w:ascii="Garamond" w:hAnsi="Garamond"/>
          <w:b/>
          <w:bCs/>
        </w:rPr>
        <w:t xml:space="preserve">XV. A </w:t>
      </w:r>
      <w:r w:rsidRPr="00EE2B88">
        <w:rPr>
          <w:rFonts w:ascii="Garamond" w:hAnsi="Garamond"/>
          <w:b/>
          <w:bCs/>
          <w:caps/>
        </w:rPr>
        <w:t>SZERZŐDÉSt biztosító mellékkötelezettségek</w:t>
      </w:r>
    </w:p>
    <w:p w14:paraId="06AB6F16" w14:textId="77777777" w:rsidR="00824E8E" w:rsidRPr="00EE2B88" w:rsidRDefault="00824E8E" w:rsidP="0064281A">
      <w:pPr>
        <w:pStyle w:val="Default"/>
        <w:widowControl w:val="0"/>
        <w:spacing w:line="264" w:lineRule="auto"/>
        <w:jc w:val="both"/>
        <w:rPr>
          <w:rFonts w:ascii="Garamond" w:hAnsi="Garamond"/>
        </w:rPr>
      </w:pPr>
    </w:p>
    <w:p w14:paraId="79D15A08" w14:textId="31A523ED" w:rsidR="00824E8E" w:rsidRDefault="00824E8E" w:rsidP="0064281A">
      <w:pPr>
        <w:suppressAutoHyphens w:val="0"/>
        <w:spacing w:line="264" w:lineRule="auto"/>
        <w:rPr>
          <w:rFonts w:ascii="Garamond" w:hAnsi="Garamond"/>
          <w:iCs/>
          <w:color w:val="111111"/>
        </w:rPr>
      </w:pPr>
      <w:r w:rsidRPr="00EE2B88">
        <w:rPr>
          <w:rFonts w:ascii="Garamond" w:hAnsi="Garamond"/>
          <w:b/>
          <w:iCs/>
        </w:rPr>
        <w:t>1. Késedelmi kötbér:</w:t>
      </w:r>
      <w:r w:rsidRPr="00EE2B88">
        <w:rPr>
          <w:rFonts w:ascii="Garamond" w:hAnsi="Garamond"/>
          <w:iCs/>
        </w:rPr>
        <w:t xml:space="preserve"> </w:t>
      </w:r>
      <w:r w:rsidRPr="00EE2B88">
        <w:rPr>
          <w:rFonts w:ascii="Garamond" w:hAnsi="Garamond"/>
          <w:iCs/>
          <w:color w:val="111111"/>
        </w:rPr>
        <w:t xml:space="preserve">nyertes ajánlattevő </w:t>
      </w:r>
      <w:r w:rsidRPr="00EE2B88">
        <w:rPr>
          <w:rFonts w:ascii="Garamond" w:hAnsi="Garamond" w:cs="Arial"/>
          <w:color w:val="111111"/>
        </w:rPr>
        <w:t xml:space="preserve">késedelmi kötbér megfizetésére köteles, ha a szerződésben rögzített (a műszaki átadás-átvételi eljárás </w:t>
      </w:r>
      <w:r w:rsidR="00C552E0">
        <w:rPr>
          <w:rFonts w:ascii="Garamond" w:hAnsi="Garamond" w:cs="Arial"/>
          <w:color w:val="111111"/>
        </w:rPr>
        <w:t>megkezdésére/</w:t>
      </w:r>
      <w:r w:rsidR="007C59E0">
        <w:rPr>
          <w:rFonts w:ascii="Garamond" w:hAnsi="Garamond" w:cs="Arial"/>
          <w:color w:val="111111"/>
        </w:rPr>
        <w:t>lezárására</w:t>
      </w:r>
      <w:r w:rsidR="007C59E0" w:rsidRPr="00EE2B88">
        <w:rPr>
          <w:rFonts w:ascii="Garamond" w:hAnsi="Garamond" w:cs="Arial"/>
          <w:color w:val="111111"/>
        </w:rPr>
        <w:t xml:space="preserve"> </w:t>
      </w:r>
      <w:r w:rsidRPr="00EE2B88">
        <w:rPr>
          <w:rFonts w:ascii="Garamond" w:hAnsi="Garamond" w:cs="Arial"/>
          <w:color w:val="111111"/>
        </w:rPr>
        <w:t xml:space="preserve">előírt) teljesítési </w:t>
      </w:r>
      <w:r w:rsidR="00BE1390">
        <w:rPr>
          <w:rFonts w:ascii="Garamond" w:hAnsi="Garamond" w:cs="Arial"/>
          <w:color w:val="111111"/>
        </w:rPr>
        <w:t>(rész)</w:t>
      </w:r>
      <w:r w:rsidRPr="00EE2B88">
        <w:rPr>
          <w:rFonts w:ascii="Garamond" w:hAnsi="Garamond" w:cs="Arial"/>
          <w:color w:val="111111"/>
        </w:rPr>
        <w:t xml:space="preserve">határidőt olyan okból, amiért felelős (Ptk. 6:186.§) elmulasztja. </w:t>
      </w:r>
      <w:r w:rsidRPr="00EE2B88">
        <w:rPr>
          <w:rFonts w:ascii="Garamond" w:hAnsi="Garamond"/>
          <w:iCs/>
          <w:color w:val="111111"/>
        </w:rPr>
        <w:t xml:space="preserve">A késedelmi kötbér mértéke a késedelem napjától számított, a nettó </w:t>
      </w:r>
      <w:r w:rsidR="00740F8C">
        <w:rPr>
          <w:rFonts w:ascii="Garamond" w:hAnsi="Garamond"/>
          <w:iCs/>
          <w:color w:val="111111"/>
        </w:rPr>
        <w:t>vállalkozói díj</w:t>
      </w:r>
      <w:r w:rsidRPr="00EE2B88">
        <w:rPr>
          <w:rFonts w:ascii="Garamond" w:hAnsi="Garamond"/>
          <w:iCs/>
          <w:color w:val="111111"/>
        </w:rPr>
        <w:t xml:space="preserve"> </w:t>
      </w:r>
      <w:r w:rsidR="00740F8C" w:rsidRPr="00EE2B88">
        <w:rPr>
          <w:rFonts w:ascii="Garamond" w:hAnsi="Garamond"/>
          <w:b/>
          <w:bCs/>
        </w:rPr>
        <w:t>[…]</w:t>
      </w:r>
      <w:r w:rsidR="00740F8C" w:rsidRPr="00EE2B88">
        <w:rPr>
          <w:rFonts w:ascii="Garamond" w:hAnsi="Garamond"/>
          <w:i/>
          <w:iCs/>
        </w:rPr>
        <w:t>*szerződéskötéskor kitöltendő</w:t>
      </w:r>
      <w:r w:rsidRPr="00EE2B88">
        <w:rPr>
          <w:rFonts w:ascii="Garamond" w:hAnsi="Garamond"/>
          <w:iCs/>
          <w:color w:val="111111"/>
        </w:rPr>
        <w:t xml:space="preserve"> %-ának </w:t>
      </w:r>
      <w:r w:rsidRPr="00EE2B88">
        <w:rPr>
          <w:rFonts w:ascii="Garamond" w:hAnsi="Garamond"/>
          <w:iCs/>
          <w:color w:val="111111"/>
        </w:rPr>
        <w:lastRenderedPageBreak/>
        <w:t xml:space="preserve">megfelelő összeg minden megkezdett napra. A 20 napot meghaladó késedelem esetén </w:t>
      </w:r>
      <w:r w:rsidR="00BE1390">
        <w:rPr>
          <w:rFonts w:ascii="Garamond" w:hAnsi="Garamond"/>
          <w:iCs/>
          <w:color w:val="111111"/>
        </w:rPr>
        <w:t>Megrendelők</w:t>
      </w:r>
      <w:r w:rsidRPr="00EE2B88">
        <w:rPr>
          <w:rFonts w:ascii="Garamond" w:hAnsi="Garamond"/>
          <w:iCs/>
          <w:color w:val="111111"/>
        </w:rPr>
        <w:t xml:space="preserve"> jogosult</w:t>
      </w:r>
      <w:r w:rsidR="00BE1390">
        <w:rPr>
          <w:rFonts w:ascii="Garamond" w:hAnsi="Garamond"/>
          <w:iCs/>
          <w:color w:val="111111"/>
        </w:rPr>
        <w:t>ak</w:t>
      </w:r>
      <w:r w:rsidRPr="00EE2B88">
        <w:rPr>
          <w:rFonts w:ascii="Garamond" w:hAnsi="Garamond"/>
          <w:iCs/>
          <w:color w:val="111111"/>
        </w:rPr>
        <w:t xml:space="preserve"> a szerződést azonnali hatállyal felmondani/elállni, mely okán </w:t>
      </w:r>
      <w:r w:rsidR="00740F8C">
        <w:rPr>
          <w:rFonts w:ascii="Garamond" w:hAnsi="Garamond"/>
          <w:iCs/>
          <w:color w:val="111111"/>
        </w:rPr>
        <w:t>Vállalkozó</w:t>
      </w:r>
      <w:r w:rsidRPr="00EE2B88">
        <w:rPr>
          <w:rFonts w:ascii="Garamond" w:hAnsi="Garamond"/>
          <w:iCs/>
          <w:color w:val="111111"/>
        </w:rPr>
        <w:t xml:space="preserve"> a meghiúsulási kötbérfizetésre lesz kötelezett.</w:t>
      </w:r>
    </w:p>
    <w:p w14:paraId="6F77EA33" w14:textId="77777777" w:rsidR="00D45108" w:rsidRPr="00EE2B88" w:rsidRDefault="00D45108" w:rsidP="0064281A">
      <w:pPr>
        <w:suppressAutoHyphens w:val="0"/>
        <w:spacing w:line="264" w:lineRule="auto"/>
        <w:rPr>
          <w:rFonts w:ascii="Garamond" w:hAnsi="Garamond"/>
          <w:iCs/>
          <w:color w:val="111111"/>
        </w:rPr>
      </w:pPr>
    </w:p>
    <w:p w14:paraId="6660AC1F" w14:textId="77777777" w:rsidR="00824E8E" w:rsidRPr="00EE2B88" w:rsidRDefault="00824E8E" w:rsidP="0064281A">
      <w:pPr>
        <w:suppressAutoHyphens w:val="0"/>
        <w:spacing w:line="264" w:lineRule="auto"/>
        <w:rPr>
          <w:rFonts w:ascii="Garamond" w:hAnsi="Garamond"/>
        </w:rPr>
      </w:pPr>
      <w:r w:rsidRPr="00EE2B88">
        <w:rPr>
          <w:rFonts w:ascii="Garamond" w:hAnsi="Garamond"/>
          <w:b/>
        </w:rPr>
        <w:t xml:space="preserve">2. Meghiúsulási kötbér: </w:t>
      </w:r>
      <w:r w:rsidR="00740F8C">
        <w:rPr>
          <w:rFonts w:ascii="Garamond" w:hAnsi="Garamond"/>
        </w:rPr>
        <w:t>Vállalkozó</w:t>
      </w:r>
      <w:r w:rsidRPr="00EE2B88">
        <w:rPr>
          <w:rFonts w:ascii="Garamond" w:hAnsi="Garamond"/>
        </w:rPr>
        <w:t xml:space="preserve"> meghiúsulási kötbér megfizetésére köteles, ha olyan okból,</w:t>
      </w:r>
      <w:r w:rsidR="00740F8C">
        <w:rPr>
          <w:rFonts w:ascii="Garamond" w:hAnsi="Garamond"/>
        </w:rPr>
        <w:t xml:space="preserve"> amiért felelős (Ptk. 6:186. §)</w:t>
      </w:r>
      <w:r w:rsidRPr="00EE2B88">
        <w:rPr>
          <w:rFonts w:ascii="Garamond" w:hAnsi="Garamond"/>
        </w:rPr>
        <w:t xml:space="preserve"> </w:t>
      </w:r>
      <w:r w:rsidR="00740F8C">
        <w:rPr>
          <w:rFonts w:ascii="Garamond" w:hAnsi="Garamond"/>
        </w:rPr>
        <w:t>a</w:t>
      </w:r>
      <w:r w:rsidRPr="00EE2B88">
        <w:rPr>
          <w:rFonts w:ascii="Garamond" w:hAnsi="Garamond"/>
        </w:rPr>
        <w:t xml:space="preserve"> szerződésben rögzített teljesítés meghiúsul. A meghiúsulási kötbér alapja a nettó </w:t>
      </w:r>
      <w:r w:rsidR="00740F8C">
        <w:rPr>
          <w:rFonts w:ascii="Garamond" w:hAnsi="Garamond"/>
        </w:rPr>
        <w:t>vállalkozói díj</w:t>
      </w:r>
      <w:r w:rsidRPr="00EE2B88">
        <w:rPr>
          <w:rFonts w:ascii="Garamond" w:hAnsi="Garamond"/>
        </w:rPr>
        <w:t>. A meghiúsulási kötbér mértéke a kötbéralap 20 %-a, azzal, hogy a meghiúsulási kötbér összegébe a késedelmi kötbér összege beszámítandó.</w:t>
      </w:r>
    </w:p>
    <w:p w14:paraId="25B81C5F" w14:textId="77777777" w:rsidR="00824E8E" w:rsidRPr="00EE2B88" w:rsidRDefault="00824E8E" w:rsidP="0064281A">
      <w:pPr>
        <w:suppressAutoHyphens w:val="0"/>
        <w:spacing w:line="264" w:lineRule="auto"/>
        <w:ind w:left="720"/>
        <w:rPr>
          <w:rFonts w:ascii="Garamond" w:hAnsi="Garamond"/>
        </w:rPr>
      </w:pPr>
    </w:p>
    <w:p w14:paraId="23252CB3"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3. </w:t>
      </w:r>
      <w:r w:rsidRPr="00EE2B88">
        <w:rPr>
          <w:rFonts w:ascii="Garamond" w:hAnsi="Garamond"/>
        </w:rPr>
        <w:t xml:space="preserve">Amennyiben Vállalkozó a Megrendelő kötbérigényét kifogásolja, köteles ezt haladéktalanul, írásban megtenni. Felek megállapodnak abban, hogy a Megrendelő jogosult az esedékessé vált, elismert kötbért a még ki nem egyenlített ellenértékből levonni, vagy értesítő levél útján érvényesíteni; valamint amennyiben Megrendelőnek a kötbér mértékét meghaladó kára keletkezik, azt jogosult a </w:t>
      </w:r>
      <w:r w:rsidR="00D45108">
        <w:rPr>
          <w:rFonts w:ascii="Garamond" w:hAnsi="Garamond"/>
        </w:rPr>
        <w:t>Vállalkozó felé továbbhárítani.</w:t>
      </w:r>
    </w:p>
    <w:p w14:paraId="64308DBE" w14:textId="77777777" w:rsidR="0064281A" w:rsidRPr="00EE2B88" w:rsidRDefault="0064281A" w:rsidP="0064281A">
      <w:pPr>
        <w:pStyle w:val="Default"/>
        <w:widowControl w:val="0"/>
        <w:spacing w:line="264" w:lineRule="auto"/>
        <w:jc w:val="both"/>
        <w:rPr>
          <w:rFonts w:ascii="Garamond" w:hAnsi="Garamond"/>
        </w:rPr>
      </w:pPr>
    </w:p>
    <w:p w14:paraId="35BA8D23"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4. </w:t>
      </w:r>
      <w:r w:rsidRPr="00EE2B88">
        <w:rPr>
          <w:rFonts w:ascii="Garamond" w:hAnsi="Garamond"/>
        </w:rPr>
        <w:t>A késedelmi kötbér megfizetése nem mentesíti a</w:t>
      </w:r>
      <w:r w:rsidR="00D45108">
        <w:rPr>
          <w:rFonts w:ascii="Garamond" w:hAnsi="Garamond"/>
        </w:rPr>
        <w:t xml:space="preserve"> Vállalkozót a teljesítés alól.</w:t>
      </w:r>
    </w:p>
    <w:p w14:paraId="50C54CC2" w14:textId="77777777" w:rsidR="00824E8E" w:rsidRPr="00D45108" w:rsidRDefault="00824E8E" w:rsidP="00D45108">
      <w:pPr>
        <w:pStyle w:val="Default"/>
        <w:widowControl w:val="0"/>
        <w:spacing w:line="264" w:lineRule="auto"/>
        <w:jc w:val="both"/>
        <w:rPr>
          <w:rFonts w:ascii="Garamond" w:hAnsi="Garamond"/>
          <w:bCs/>
        </w:rPr>
      </w:pPr>
    </w:p>
    <w:p w14:paraId="3C1E8E89" w14:textId="77777777" w:rsidR="00824E8E" w:rsidRPr="00D45108" w:rsidRDefault="00824E8E" w:rsidP="00D45108">
      <w:pPr>
        <w:pStyle w:val="Default"/>
        <w:widowControl w:val="0"/>
        <w:spacing w:line="264" w:lineRule="auto"/>
        <w:jc w:val="both"/>
        <w:rPr>
          <w:rFonts w:ascii="Garamond" w:hAnsi="Garamond"/>
          <w:bCs/>
        </w:rPr>
      </w:pPr>
    </w:p>
    <w:p w14:paraId="7B4EF25C" w14:textId="77777777" w:rsidR="00824E8E" w:rsidRPr="00EE2B88" w:rsidRDefault="00824E8E" w:rsidP="0064281A">
      <w:pPr>
        <w:pStyle w:val="Default"/>
        <w:widowControl w:val="0"/>
        <w:spacing w:line="264" w:lineRule="auto"/>
        <w:jc w:val="center"/>
        <w:rPr>
          <w:rFonts w:ascii="Garamond" w:hAnsi="Garamond"/>
          <w:b/>
          <w:bCs/>
        </w:rPr>
      </w:pPr>
      <w:r>
        <w:rPr>
          <w:rFonts w:ascii="Garamond" w:hAnsi="Garamond"/>
          <w:b/>
          <w:bCs/>
        </w:rPr>
        <w:t>XVI</w:t>
      </w:r>
      <w:r w:rsidRPr="00EE2B88">
        <w:rPr>
          <w:rFonts w:ascii="Garamond" w:hAnsi="Garamond"/>
          <w:b/>
          <w:bCs/>
        </w:rPr>
        <w:t>. JÓTÁLLÁS</w:t>
      </w:r>
    </w:p>
    <w:p w14:paraId="1EB4B666" w14:textId="77777777" w:rsidR="00824E8E" w:rsidRPr="00EE2B88" w:rsidRDefault="00824E8E" w:rsidP="0064281A">
      <w:pPr>
        <w:pStyle w:val="Default"/>
        <w:widowControl w:val="0"/>
        <w:spacing w:line="264" w:lineRule="auto"/>
        <w:rPr>
          <w:rFonts w:ascii="Garamond" w:hAnsi="Garamond"/>
        </w:rPr>
      </w:pPr>
    </w:p>
    <w:p w14:paraId="15C62E04" w14:textId="24A6D43B"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1. </w:t>
      </w:r>
      <w:r w:rsidRPr="00EE2B88">
        <w:rPr>
          <w:rFonts w:ascii="Garamond" w:hAnsi="Garamond"/>
        </w:rPr>
        <w:t>Vállalkozó jótállást vállal azért, hogy teljesítése hiba- és hiánymentes, továbbá mennyiségében és minőségében megfelel a szerződésben és a vonatkozó jogszabályokban, szab</w:t>
      </w:r>
      <w:r w:rsidR="00936AE6">
        <w:rPr>
          <w:rFonts w:ascii="Garamond" w:hAnsi="Garamond"/>
        </w:rPr>
        <w:t>ványokban foglalt előírásoknak.</w:t>
      </w:r>
    </w:p>
    <w:p w14:paraId="07E2D8E1" w14:textId="23588DB3" w:rsidR="00744551" w:rsidRDefault="00744551" w:rsidP="0064281A">
      <w:pPr>
        <w:pStyle w:val="Default"/>
        <w:widowControl w:val="0"/>
        <w:spacing w:line="264" w:lineRule="auto"/>
        <w:jc w:val="both"/>
        <w:rPr>
          <w:rFonts w:ascii="Garamond" w:hAnsi="Garamond"/>
        </w:rPr>
      </w:pPr>
      <w:r>
        <w:rPr>
          <w:rFonts w:ascii="Garamond" w:hAnsi="Garamond"/>
        </w:rPr>
        <w:t>Vállalkozó a</w:t>
      </w:r>
      <w:r w:rsidRPr="00744551">
        <w:rPr>
          <w:rFonts w:ascii="Garamond" w:hAnsi="Garamond"/>
        </w:rPr>
        <w:t xml:space="preserve"> tervek esetleges hibáiért akkor is felelősséggel tartoz</w:t>
      </w:r>
      <w:r>
        <w:rPr>
          <w:rFonts w:ascii="Garamond" w:hAnsi="Garamond"/>
        </w:rPr>
        <w:t>ik</w:t>
      </w:r>
      <w:r w:rsidRPr="00744551">
        <w:rPr>
          <w:rFonts w:ascii="Garamond" w:hAnsi="Garamond"/>
        </w:rPr>
        <w:t>, ha a Megrendelő</w:t>
      </w:r>
      <w:r>
        <w:rPr>
          <w:rFonts w:ascii="Garamond" w:hAnsi="Garamond"/>
        </w:rPr>
        <w:t>k</w:t>
      </w:r>
      <w:r w:rsidRPr="00744551">
        <w:rPr>
          <w:rFonts w:ascii="Garamond" w:hAnsi="Garamond"/>
        </w:rPr>
        <w:t xml:space="preserve"> a hibás terveket illetve az adott </w:t>
      </w:r>
      <w:r>
        <w:rPr>
          <w:rFonts w:ascii="Garamond" w:hAnsi="Garamond"/>
        </w:rPr>
        <w:t xml:space="preserve">tervezési </w:t>
      </w:r>
      <w:r w:rsidRPr="00744551">
        <w:rPr>
          <w:rFonts w:ascii="Garamond" w:hAnsi="Garamond"/>
        </w:rPr>
        <w:t>feladat</w:t>
      </w:r>
      <w:r>
        <w:rPr>
          <w:rFonts w:ascii="Garamond" w:hAnsi="Garamond"/>
        </w:rPr>
        <w:t xml:space="preserve"> teljesítését korábban elfogadták vagy jóváhagyták. </w:t>
      </w:r>
    </w:p>
    <w:p w14:paraId="6EE00373" w14:textId="77777777" w:rsidR="0064281A" w:rsidRPr="00EE2B88" w:rsidRDefault="0064281A" w:rsidP="0064281A">
      <w:pPr>
        <w:pStyle w:val="Default"/>
        <w:widowControl w:val="0"/>
        <w:spacing w:line="264" w:lineRule="auto"/>
        <w:jc w:val="both"/>
        <w:rPr>
          <w:rFonts w:ascii="Garamond" w:hAnsi="Garamond"/>
        </w:rPr>
      </w:pPr>
    </w:p>
    <w:p w14:paraId="22F1553B"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2. Jótállás időtartama: </w:t>
      </w:r>
      <w:r w:rsidRPr="00EE2B88">
        <w:rPr>
          <w:rFonts w:ascii="Garamond" w:hAnsi="Garamond"/>
        </w:rPr>
        <w:t xml:space="preserve">A jótállás időtartama a Megrendelő általi teljesítésigazoláson szereplő teljesítési időponttól számítottan: </w:t>
      </w:r>
      <w:r w:rsidR="003F4933" w:rsidRPr="00EE2B88">
        <w:rPr>
          <w:rFonts w:ascii="Garamond" w:hAnsi="Garamond"/>
          <w:b/>
          <w:bCs/>
        </w:rPr>
        <w:t>[…]</w:t>
      </w:r>
      <w:r w:rsidR="003F4933" w:rsidRPr="00EE2B88">
        <w:rPr>
          <w:rFonts w:ascii="Garamond" w:hAnsi="Garamond"/>
          <w:i/>
          <w:iCs/>
        </w:rPr>
        <w:t>*szerződéskötéskor kitöltendő</w:t>
      </w:r>
      <w:r w:rsidRPr="00EE2B88">
        <w:rPr>
          <w:rFonts w:ascii="Garamond" w:hAnsi="Garamond"/>
        </w:rPr>
        <w:t xml:space="preserve"> hónap.</w:t>
      </w:r>
    </w:p>
    <w:p w14:paraId="1F5F750E" w14:textId="77777777" w:rsidR="0064281A" w:rsidRPr="00EE2B88" w:rsidRDefault="0064281A" w:rsidP="0064281A">
      <w:pPr>
        <w:pStyle w:val="Default"/>
        <w:widowControl w:val="0"/>
        <w:spacing w:line="264" w:lineRule="auto"/>
        <w:jc w:val="both"/>
        <w:rPr>
          <w:rFonts w:ascii="Garamond" w:hAnsi="Garamond"/>
        </w:rPr>
      </w:pPr>
    </w:p>
    <w:p w14:paraId="2C1A4B8A"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3. Jótállás kezdete: </w:t>
      </w:r>
      <w:r w:rsidRPr="00EE2B88">
        <w:rPr>
          <w:rFonts w:ascii="Garamond" w:hAnsi="Garamond"/>
        </w:rPr>
        <w:t>A teljesítésigazo</w:t>
      </w:r>
      <w:r w:rsidR="00D45108">
        <w:rPr>
          <w:rFonts w:ascii="Garamond" w:hAnsi="Garamond"/>
        </w:rPr>
        <w:t>lás szerinti teljesítési dátum.</w:t>
      </w:r>
    </w:p>
    <w:p w14:paraId="07D0C27B" w14:textId="77777777" w:rsidR="00824E8E" w:rsidRPr="0064281A" w:rsidRDefault="00824E8E" w:rsidP="00D45108">
      <w:pPr>
        <w:suppressAutoHyphens w:val="0"/>
        <w:spacing w:line="264" w:lineRule="auto"/>
        <w:rPr>
          <w:rFonts w:ascii="Garamond" w:hAnsi="Garamond"/>
          <w:bCs/>
          <w:color w:val="000000"/>
        </w:rPr>
      </w:pPr>
    </w:p>
    <w:p w14:paraId="6EC197E3" w14:textId="77777777" w:rsidR="00824E8E" w:rsidRPr="0064281A" w:rsidRDefault="00824E8E" w:rsidP="00D45108">
      <w:pPr>
        <w:pStyle w:val="Default"/>
        <w:widowControl w:val="0"/>
        <w:spacing w:line="264" w:lineRule="auto"/>
        <w:jc w:val="both"/>
        <w:rPr>
          <w:rFonts w:ascii="Garamond" w:hAnsi="Garamond"/>
        </w:rPr>
      </w:pPr>
    </w:p>
    <w:p w14:paraId="13ECC9F1" w14:textId="77777777" w:rsidR="00824E8E" w:rsidRPr="00EE2B88" w:rsidRDefault="00824E8E" w:rsidP="0064281A">
      <w:pPr>
        <w:pStyle w:val="Default"/>
        <w:widowControl w:val="0"/>
        <w:spacing w:line="264" w:lineRule="auto"/>
        <w:jc w:val="center"/>
        <w:rPr>
          <w:rFonts w:ascii="Garamond" w:hAnsi="Garamond"/>
          <w:b/>
          <w:bCs/>
        </w:rPr>
      </w:pPr>
      <w:r>
        <w:rPr>
          <w:rFonts w:ascii="Garamond" w:hAnsi="Garamond"/>
          <w:b/>
          <w:bCs/>
        </w:rPr>
        <w:t>XVI</w:t>
      </w:r>
      <w:r w:rsidRPr="00EE2B88">
        <w:rPr>
          <w:rFonts w:ascii="Garamond" w:hAnsi="Garamond"/>
          <w:b/>
          <w:bCs/>
        </w:rPr>
        <w:t>I. TELJESÍTÉSI BIZTOSÍTÉK NYÚJTÁSA</w:t>
      </w:r>
    </w:p>
    <w:p w14:paraId="7E0BDA5E" w14:textId="77777777" w:rsidR="00824E8E" w:rsidRPr="00EE2B88" w:rsidRDefault="00824E8E" w:rsidP="0064281A">
      <w:pPr>
        <w:pStyle w:val="Default"/>
        <w:widowControl w:val="0"/>
        <w:spacing w:line="264" w:lineRule="auto"/>
        <w:rPr>
          <w:rFonts w:ascii="Garamond" w:hAnsi="Garamond"/>
        </w:rPr>
      </w:pPr>
      <w:r w:rsidRPr="00EE2B88">
        <w:rPr>
          <w:rFonts w:ascii="Garamond" w:hAnsi="Garamond"/>
          <w:b/>
          <w:bCs/>
        </w:rPr>
        <w:t xml:space="preserve"> </w:t>
      </w:r>
    </w:p>
    <w:p w14:paraId="27C554B7"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 xml:space="preserve">Vállalkozó a szerződés teljesítésének elmaradásával kapcsolatos igényekre biztosítékot nyújt. A biztosíték mértéke </w:t>
      </w:r>
      <w:r>
        <w:rPr>
          <w:rFonts w:ascii="Garamond" w:hAnsi="Garamond"/>
        </w:rPr>
        <w:t xml:space="preserve">a </w:t>
      </w:r>
      <w:r w:rsidRPr="00EE2B88">
        <w:rPr>
          <w:rFonts w:ascii="Garamond" w:hAnsi="Garamond"/>
        </w:rPr>
        <w:t xml:space="preserve">teljes nettó vállalkozói </w:t>
      </w:r>
      <w:r w:rsidRPr="00A71811">
        <w:rPr>
          <w:rFonts w:ascii="Garamond" w:hAnsi="Garamond"/>
        </w:rPr>
        <w:t xml:space="preserve">díj </w:t>
      </w:r>
      <w:r w:rsidR="00936AE6">
        <w:rPr>
          <w:rFonts w:ascii="Garamond" w:hAnsi="Garamond"/>
        </w:rPr>
        <w:t>2</w:t>
      </w:r>
      <w:r w:rsidRPr="00A71811">
        <w:rPr>
          <w:rFonts w:ascii="Garamond" w:hAnsi="Garamond"/>
        </w:rPr>
        <w:t>%-ának</w:t>
      </w:r>
      <w:r w:rsidRPr="00EE2B88">
        <w:rPr>
          <w:rFonts w:ascii="Garamond" w:hAnsi="Garamond"/>
        </w:rPr>
        <w:t xml:space="preserve"> megfelelő összeg. Vállalkozó a biztosítékot</w:t>
      </w:r>
      <w:r w:rsidR="00936AE6">
        <w:rPr>
          <w:rFonts w:ascii="Garamond" w:hAnsi="Garamond"/>
        </w:rPr>
        <w:t xml:space="preserve"> legkésőbb</w:t>
      </w:r>
      <w:r w:rsidRPr="00EE2B88">
        <w:rPr>
          <w:rFonts w:ascii="Garamond" w:hAnsi="Garamond"/>
        </w:rPr>
        <w:t xml:space="preserve"> a szerződés hatályba lépésekor nyújtja, a szerződés teljesítési véghatáridejének (műszaki átadás-átvételi eljárás sikeres lezárás</w:t>
      </w:r>
      <w:r w:rsidR="00936AE6">
        <w:rPr>
          <w:rFonts w:ascii="Garamond" w:hAnsi="Garamond"/>
        </w:rPr>
        <w:t>a</w:t>
      </w:r>
      <w:r w:rsidRPr="00EE2B88">
        <w:rPr>
          <w:rFonts w:ascii="Garamond" w:hAnsi="Garamond"/>
        </w:rPr>
        <w:t xml:space="preserve">) napig </w:t>
      </w:r>
      <w:r w:rsidR="00D45108">
        <w:rPr>
          <w:rFonts w:ascii="Garamond" w:hAnsi="Garamond"/>
        </w:rPr>
        <w:t>terjedő időtartamra (futamidő).</w:t>
      </w:r>
    </w:p>
    <w:p w14:paraId="584FC107" w14:textId="77777777" w:rsidR="00824E8E" w:rsidRPr="00EE2B88" w:rsidRDefault="00824E8E" w:rsidP="0064281A">
      <w:pPr>
        <w:pStyle w:val="Default"/>
        <w:widowControl w:val="0"/>
        <w:spacing w:line="264" w:lineRule="auto"/>
        <w:jc w:val="both"/>
        <w:rPr>
          <w:rFonts w:ascii="Garamond" w:hAnsi="Garamond"/>
        </w:rPr>
      </w:pPr>
    </w:p>
    <w:p w14:paraId="06AD0D80"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Ha a futamidő lejárta előtt Vállalkozó teljesít és a Megrendelő</w:t>
      </w:r>
      <w:r w:rsidR="00D20C0A">
        <w:rPr>
          <w:rFonts w:ascii="Garamond" w:hAnsi="Garamond"/>
        </w:rPr>
        <w:t>k</w:t>
      </w:r>
      <w:r w:rsidRPr="00EE2B88">
        <w:rPr>
          <w:rFonts w:ascii="Garamond" w:hAnsi="Garamond"/>
        </w:rPr>
        <w:t xml:space="preserve"> részéről a teljesítés igazolása megtörténik, úgy a bi</w:t>
      </w:r>
      <w:r w:rsidR="00D45108">
        <w:rPr>
          <w:rFonts w:ascii="Garamond" w:hAnsi="Garamond"/>
        </w:rPr>
        <w:t>ztosíték felszabadításra kerül.</w:t>
      </w:r>
    </w:p>
    <w:p w14:paraId="37EBA6D1" w14:textId="77777777" w:rsidR="00824E8E" w:rsidRPr="00EE2B88" w:rsidRDefault="00824E8E" w:rsidP="0064281A">
      <w:pPr>
        <w:pStyle w:val="Default"/>
        <w:widowControl w:val="0"/>
        <w:spacing w:line="264" w:lineRule="auto"/>
        <w:jc w:val="both"/>
        <w:rPr>
          <w:rFonts w:ascii="Garamond" w:hAnsi="Garamond"/>
        </w:rPr>
      </w:pPr>
    </w:p>
    <w:p w14:paraId="666B660F" w14:textId="77777777" w:rsidR="00824E8E" w:rsidRPr="00FC0A0B" w:rsidRDefault="00824E8E" w:rsidP="0064281A">
      <w:pPr>
        <w:pStyle w:val="Default"/>
        <w:widowControl w:val="0"/>
        <w:spacing w:line="264" w:lineRule="auto"/>
        <w:jc w:val="both"/>
        <w:rPr>
          <w:rFonts w:ascii="Garamond" w:hAnsi="Garamond"/>
        </w:rPr>
      </w:pPr>
      <w:r w:rsidRPr="00EE2B88">
        <w:rPr>
          <w:rFonts w:ascii="Garamond" w:hAnsi="Garamond"/>
          <w:color w:val="111111"/>
        </w:rPr>
        <w:t>Amennyiben a biztosítéki okirat szövegezése meghatározza a biztosíték időbeli hatályának utolsó napját és a szerződés teljesítése nem történik meg, a nyertes</w:t>
      </w:r>
      <w:r w:rsidRPr="00EE2B88">
        <w:rPr>
          <w:rFonts w:ascii="Garamond" w:hAnsi="Garamond"/>
        </w:rPr>
        <w:t xml:space="preserve"> ajánlattevőnek kötelessége a biztosíték folyamatos biztosítása. Felek rögzítik, hogy a teljesítési határidő módosulása, módosítása esetén Vállalkozó köteles a biztosíték meghosszabbítását annak lejárta előtt 15 nappal igazolni Megrendelő</w:t>
      </w:r>
      <w:r w:rsidR="006A4667">
        <w:rPr>
          <w:rFonts w:ascii="Garamond" w:hAnsi="Garamond"/>
        </w:rPr>
        <w:t>k</w:t>
      </w:r>
      <w:r w:rsidRPr="00EE2B88">
        <w:rPr>
          <w:rFonts w:ascii="Garamond" w:hAnsi="Garamond"/>
        </w:rPr>
        <w:t xml:space="preserve"> részére. A teljesítési biztosíték nyújtására vagy meghosszabbítására megállapított </w:t>
      </w:r>
      <w:r w:rsidRPr="00EE2B88">
        <w:rPr>
          <w:rFonts w:ascii="Garamond" w:hAnsi="Garamond"/>
        </w:rPr>
        <w:lastRenderedPageBreak/>
        <w:t>határidő elmulasztása esetén a Megrendelő</w:t>
      </w:r>
      <w:r w:rsidR="006A4667">
        <w:rPr>
          <w:rFonts w:ascii="Garamond" w:hAnsi="Garamond"/>
        </w:rPr>
        <w:t>k</w:t>
      </w:r>
      <w:r w:rsidRPr="00EE2B88">
        <w:rPr>
          <w:rFonts w:ascii="Garamond" w:hAnsi="Garamond"/>
        </w:rPr>
        <w:t xml:space="preserve"> 3 naptári napos póthatáridőt tűz</w:t>
      </w:r>
      <w:r w:rsidR="006A4667">
        <w:rPr>
          <w:rFonts w:ascii="Garamond" w:hAnsi="Garamond"/>
        </w:rPr>
        <w:t>nek</w:t>
      </w:r>
      <w:r w:rsidRPr="00EE2B88">
        <w:rPr>
          <w:rFonts w:ascii="Garamond" w:hAnsi="Garamond"/>
        </w:rPr>
        <w:t xml:space="preserve">, melynek eredménytelen eltelte esetén </w:t>
      </w:r>
      <w:r w:rsidRPr="00FC0A0B">
        <w:rPr>
          <w:rFonts w:ascii="Garamond" w:hAnsi="Garamond"/>
        </w:rPr>
        <w:t>jogosult a szerződést</w:t>
      </w:r>
      <w:r w:rsidR="00D45108" w:rsidRPr="00FC0A0B">
        <w:rPr>
          <w:rFonts w:ascii="Garamond" w:hAnsi="Garamond"/>
        </w:rPr>
        <w:t>ől elállni vagy azt felmondani.</w:t>
      </w:r>
    </w:p>
    <w:p w14:paraId="413727E3" w14:textId="77777777" w:rsidR="00824E8E" w:rsidRPr="00151DD6" w:rsidRDefault="00824E8E" w:rsidP="0064281A">
      <w:pPr>
        <w:pStyle w:val="Default"/>
        <w:widowControl w:val="0"/>
        <w:spacing w:line="264" w:lineRule="auto"/>
        <w:jc w:val="both"/>
        <w:rPr>
          <w:rFonts w:ascii="Garamond" w:hAnsi="Garamond"/>
        </w:rPr>
      </w:pPr>
    </w:p>
    <w:p w14:paraId="7C021284" w14:textId="77777777" w:rsidR="00824E8E" w:rsidRPr="00FC0A0B" w:rsidRDefault="00824E8E" w:rsidP="0064281A">
      <w:pPr>
        <w:pStyle w:val="Default"/>
        <w:widowControl w:val="0"/>
        <w:spacing w:line="264" w:lineRule="auto"/>
        <w:jc w:val="both"/>
        <w:rPr>
          <w:rFonts w:ascii="Garamond" w:hAnsi="Garamond"/>
        </w:rPr>
      </w:pPr>
      <w:r w:rsidRPr="00FC0A0B">
        <w:rPr>
          <w:rFonts w:ascii="Garamond" w:hAnsi="Garamond"/>
        </w:rPr>
        <w:t>A biztosítékot a Vállalkozó - választása szerint - az alábbi bizto</w:t>
      </w:r>
      <w:r w:rsidR="00D45108" w:rsidRPr="00FC0A0B">
        <w:rPr>
          <w:rFonts w:ascii="Garamond" w:hAnsi="Garamond"/>
        </w:rPr>
        <w:t>sítéknyújtási formában nyújtja:</w:t>
      </w:r>
    </w:p>
    <w:p w14:paraId="768D5719" w14:textId="77777777" w:rsidR="00824E8E" w:rsidRPr="00FC0A0B" w:rsidRDefault="00824E8E" w:rsidP="0064281A">
      <w:pPr>
        <w:pStyle w:val="Default"/>
        <w:widowControl w:val="0"/>
        <w:spacing w:line="264" w:lineRule="auto"/>
        <w:jc w:val="both"/>
        <w:rPr>
          <w:rFonts w:ascii="Garamond" w:hAnsi="Garamond"/>
        </w:rPr>
      </w:pPr>
    </w:p>
    <w:p w14:paraId="275351BF" w14:textId="77777777" w:rsidR="00824E8E" w:rsidRPr="00151DD6" w:rsidRDefault="00824E8E" w:rsidP="0064281A">
      <w:pPr>
        <w:pStyle w:val="Default"/>
        <w:widowControl w:val="0"/>
        <w:spacing w:line="264" w:lineRule="auto"/>
        <w:jc w:val="both"/>
        <w:rPr>
          <w:rFonts w:ascii="Garamond" w:hAnsi="Garamond"/>
        </w:rPr>
      </w:pPr>
      <w:r w:rsidRPr="00FC0A0B">
        <w:rPr>
          <w:rFonts w:ascii="Garamond" w:hAnsi="Garamond"/>
        </w:rPr>
        <w:t>(a) óvadékként, a pénzösszegnek Megrendelő</w:t>
      </w:r>
      <w:r w:rsidR="006A4667" w:rsidRPr="00FC0A0B">
        <w:rPr>
          <w:rFonts w:ascii="Garamond" w:hAnsi="Garamond"/>
        </w:rPr>
        <w:t>k</w:t>
      </w:r>
      <w:r w:rsidRPr="00FC0A0B">
        <w:rPr>
          <w:rFonts w:ascii="Garamond" w:hAnsi="Garamond"/>
        </w:rPr>
        <w:t xml:space="preserve"> </w:t>
      </w:r>
      <w:r w:rsidR="006A4667" w:rsidRPr="00C05792">
        <w:rPr>
          <w:rFonts w:ascii="Garamond" w:hAnsi="Garamond"/>
        </w:rPr>
        <w:t>10700323-48992200-51100005</w:t>
      </w:r>
      <w:r w:rsidRPr="00C05792">
        <w:rPr>
          <w:rFonts w:ascii="Garamond" w:hAnsi="Garamond"/>
        </w:rPr>
        <w:t xml:space="preserve"> számú</w:t>
      </w:r>
      <w:r w:rsidRPr="00FC0A0B">
        <w:rPr>
          <w:rFonts w:ascii="Garamond" w:hAnsi="Garamond"/>
        </w:rPr>
        <w:t xml:space="preserve"> fizetési számlájára történő </w:t>
      </w:r>
      <w:r w:rsidR="00D45108" w:rsidRPr="00151DD6">
        <w:rPr>
          <w:rFonts w:ascii="Garamond" w:hAnsi="Garamond"/>
        </w:rPr>
        <w:t>befizetéssel, átutalással, vagy</w:t>
      </w:r>
    </w:p>
    <w:p w14:paraId="4273C302" w14:textId="77777777" w:rsidR="00824E8E" w:rsidRPr="00FC0A0B" w:rsidRDefault="00824E8E" w:rsidP="0064281A">
      <w:pPr>
        <w:pStyle w:val="Default"/>
        <w:widowControl w:val="0"/>
        <w:spacing w:line="264" w:lineRule="auto"/>
        <w:jc w:val="both"/>
        <w:rPr>
          <w:rFonts w:ascii="Garamond" w:hAnsi="Garamond"/>
        </w:rPr>
      </w:pPr>
      <w:r w:rsidRPr="00151DD6">
        <w:rPr>
          <w:rFonts w:ascii="Garamond" w:hAnsi="Garamond"/>
        </w:rPr>
        <w:t xml:space="preserve">(b) bank vagy biztosító </w:t>
      </w:r>
      <w:r w:rsidR="00D45108" w:rsidRPr="00151DD6">
        <w:rPr>
          <w:rFonts w:ascii="Garamond" w:hAnsi="Garamond"/>
        </w:rPr>
        <w:t>által vállalt garanciával, vagy</w:t>
      </w:r>
    </w:p>
    <w:p w14:paraId="6E0D0D86" w14:textId="77777777" w:rsidR="00824E8E" w:rsidRPr="00EE2B88" w:rsidRDefault="00824E8E" w:rsidP="0064281A">
      <w:pPr>
        <w:pStyle w:val="Default"/>
        <w:widowControl w:val="0"/>
        <w:spacing w:line="264" w:lineRule="auto"/>
        <w:jc w:val="both"/>
        <w:rPr>
          <w:rFonts w:ascii="Garamond" w:hAnsi="Garamond"/>
        </w:rPr>
      </w:pPr>
      <w:r w:rsidRPr="00FC0A0B">
        <w:rPr>
          <w:rFonts w:ascii="Garamond" w:hAnsi="Garamond"/>
        </w:rPr>
        <w:t>(c) banki készfizető kezesség biztosításával vagy biztosítási szerződés alapján kiállított - készfizető kezességvállalá</w:t>
      </w:r>
      <w:r w:rsidR="00D45108" w:rsidRPr="00FC0A0B">
        <w:rPr>
          <w:rFonts w:ascii="Garamond" w:hAnsi="Garamond"/>
        </w:rPr>
        <w:t>st tartalmazó - kötelezvénnyel.</w:t>
      </w:r>
    </w:p>
    <w:p w14:paraId="05CCB9CE" w14:textId="77777777" w:rsidR="00824E8E" w:rsidRPr="00EE2B88" w:rsidRDefault="00824E8E" w:rsidP="0064281A">
      <w:pPr>
        <w:pStyle w:val="Default"/>
        <w:widowControl w:val="0"/>
        <w:spacing w:line="264" w:lineRule="auto"/>
        <w:jc w:val="both"/>
        <w:rPr>
          <w:rFonts w:ascii="Garamond" w:hAnsi="Garamond"/>
        </w:rPr>
      </w:pPr>
    </w:p>
    <w:p w14:paraId="1A00CB83"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 bankgarancia nyilatkozatnak feltétlen és visszavonhatatlan fizetésre vonatkozó kötelezettségvállalást kell tartalmaznia az alapjogviszony vizsgálata nélküli fizetési kötelezettségre, a</w:t>
      </w:r>
      <w:r w:rsidR="00D45108">
        <w:rPr>
          <w:rFonts w:ascii="Garamond" w:hAnsi="Garamond"/>
        </w:rPr>
        <w:t>z alábbi minimális tartalommal:</w:t>
      </w:r>
    </w:p>
    <w:p w14:paraId="2B8C127E" w14:textId="77777777" w:rsidR="00824E8E" w:rsidRPr="00EE2B88" w:rsidRDefault="00824E8E" w:rsidP="0064281A">
      <w:pPr>
        <w:pStyle w:val="Default"/>
        <w:widowControl w:val="0"/>
        <w:spacing w:line="264" w:lineRule="auto"/>
        <w:jc w:val="both"/>
        <w:rPr>
          <w:rFonts w:ascii="Garamond" w:hAnsi="Garamond"/>
        </w:rPr>
      </w:pPr>
    </w:p>
    <w:p w14:paraId="37AE4490" w14:textId="77777777" w:rsidR="00824E8E" w:rsidRPr="00EE2B88" w:rsidRDefault="00824E8E" w:rsidP="0064281A">
      <w:pPr>
        <w:pStyle w:val="Default"/>
        <w:widowControl w:val="0"/>
        <w:numPr>
          <w:ilvl w:val="0"/>
          <w:numId w:val="6"/>
        </w:numPr>
        <w:spacing w:line="264" w:lineRule="auto"/>
        <w:jc w:val="both"/>
        <w:rPr>
          <w:rFonts w:ascii="Garamond" w:hAnsi="Garamond"/>
        </w:rPr>
      </w:pPr>
      <w:r w:rsidRPr="00EE2B88">
        <w:rPr>
          <w:rFonts w:ascii="Garamond" w:hAnsi="Garamond"/>
        </w:rPr>
        <w:t xml:space="preserve">pontos </w:t>
      </w:r>
      <w:r w:rsidR="00D45108">
        <w:rPr>
          <w:rFonts w:ascii="Garamond" w:hAnsi="Garamond"/>
        </w:rPr>
        <w:t>hivatkozás a jelen szerződésre,</w:t>
      </w:r>
    </w:p>
    <w:p w14:paraId="33892B85" w14:textId="77777777" w:rsidR="00824E8E" w:rsidRPr="00EE2B88" w:rsidRDefault="00824E8E" w:rsidP="0064281A">
      <w:pPr>
        <w:pStyle w:val="Default"/>
        <w:widowControl w:val="0"/>
        <w:numPr>
          <w:ilvl w:val="0"/>
          <w:numId w:val="6"/>
        </w:numPr>
        <w:spacing w:line="264" w:lineRule="auto"/>
        <w:jc w:val="both"/>
        <w:rPr>
          <w:rFonts w:ascii="Garamond" w:hAnsi="Garamond"/>
        </w:rPr>
      </w:pPr>
      <w:r w:rsidRPr="00EE2B88">
        <w:rPr>
          <w:rFonts w:ascii="Garamond" w:hAnsi="Garamond"/>
        </w:rPr>
        <w:t>a biztosíték a Vállalkozó teljesítési kötelez</w:t>
      </w:r>
      <w:r w:rsidR="00D45108">
        <w:rPr>
          <w:rFonts w:ascii="Garamond" w:hAnsi="Garamond"/>
        </w:rPr>
        <w:t>ettségei biztosítékául szolgál,</w:t>
      </w:r>
    </w:p>
    <w:p w14:paraId="305753AD" w14:textId="77777777" w:rsidR="00824E8E" w:rsidRPr="00EE2B88" w:rsidRDefault="00824E8E" w:rsidP="0064281A">
      <w:pPr>
        <w:pStyle w:val="Default"/>
        <w:widowControl w:val="0"/>
        <w:numPr>
          <w:ilvl w:val="0"/>
          <w:numId w:val="6"/>
        </w:numPr>
        <w:spacing w:line="264" w:lineRule="auto"/>
        <w:jc w:val="both"/>
        <w:rPr>
          <w:rFonts w:ascii="Garamond" w:hAnsi="Garamond"/>
        </w:rPr>
      </w:pPr>
      <w:r w:rsidRPr="00EE2B88">
        <w:rPr>
          <w:rFonts w:ascii="Garamond" w:hAnsi="Garamond"/>
        </w:rPr>
        <w:t>a Megrendelő</w:t>
      </w:r>
      <w:r w:rsidR="003E5D52">
        <w:rPr>
          <w:rFonts w:ascii="Garamond" w:hAnsi="Garamond"/>
        </w:rPr>
        <w:t>k</w:t>
      </w:r>
      <w:r w:rsidRPr="00EE2B88">
        <w:rPr>
          <w:rFonts w:ascii="Garamond" w:hAnsi="Garamond"/>
        </w:rPr>
        <w:t>, mint Kedvezményezett</w:t>
      </w:r>
      <w:r w:rsidR="003E5D52">
        <w:rPr>
          <w:rFonts w:ascii="Garamond" w:hAnsi="Garamond"/>
        </w:rPr>
        <w:t>ek</w:t>
      </w:r>
      <w:r w:rsidRPr="00EE2B88">
        <w:rPr>
          <w:rFonts w:ascii="Garamond" w:hAnsi="Garamond"/>
        </w:rPr>
        <w:t>/Jogosult</w:t>
      </w:r>
      <w:r w:rsidR="003E5D52">
        <w:rPr>
          <w:rFonts w:ascii="Garamond" w:hAnsi="Garamond"/>
        </w:rPr>
        <w:t>ak</w:t>
      </w:r>
      <w:r w:rsidR="00D45108">
        <w:rPr>
          <w:rFonts w:ascii="Garamond" w:hAnsi="Garamond"/>
        </w:rPr>
        <w:t xml:space="preserve"> megjelölése,</w:t>
      </w:r>
    </w:p>
    <w:p w14:paraId="2131DCD4" w14:textId="77777777" w:rsidR="00824E8E" w:rsidRPr="00EE2B88" w:rsidRDefault="00D45108" w:rsidP="0064281A">
      <w:pPr>
        <w:pStyle w:val="Default"/>
        <w:widowControl w:val="0"/>
        <w:numPr>
          <w:ilvl w:val="0"/>
          <w:numId w:val="6"/>
        </w:numPr>
        <w:spacing w:line="264" w:lineRule="auto"/>
        <w:jc w:val="both"/>
        <w:rPr>
          <w:rFonts w:ascii="Garamond" w:hAnsi="Garamond"/>
        </w:rPr>
      </w:pPr>
      <w:r>
        <w:rPr>
          <w:rFonts w:ascii="Garamond" w:hAnsi="Garamond"/>
        </w:rPr>
        <w:t>a vállalt fizetési összeg,</w:t>
      </w:r>
    </w:p>
    <w:p w14:paraId="10F187B6" w14:textId="77777777" w:rsidR="00824E8E" w:rsidRPr="00EE2B88" w:rsidRDefault="00824E8E" w:rsidP="0064281A">
      <w:pPr>
        <w:pStyle w:val="Default"/>
        <w:widowControl w:val="0"/>
        <w:numPr>
          <w:ilvl w:val="0"/>
          <w:numId w:val="6"/>
        </w:numPr>
        <w:spacing w:line="264" w:lineRule="auto"/>
        <w:jc w:val="both"/>
        <w:rPr>
          <w:rFonts w:ascii="Garamond" w:hAnsi="Garamond"/>
        </w:rPr>
      </w:pPr>
      <w:r w:rsidRPr="00EE2B88">
        <w:rPr>
          <w:rFonts w:ascii="Garamond" w:hAnsi="Garamond"/>
        </w:rPr>
        <w:t>a bank</w:t>
      </w:r>
      <w:r w:rsidR="00D45108">
        <w:rPr>
          <w:rFonts w:ascii="Garamond" w:hAnsi="Garamond"/>
        </w:rPr>
        <w:t>garancia érvényességi ideje,</w:t>
      </w:r>
    </w:p>
    <w:p w14:paraId="1CF00AAA" w14:textId="77777777" w:rsidR="00824E8E" w:rsidRPr="00EE2B88" w:rsidRDefault="00824E8E" w:rsidP="0064281A">
      <w:pPr>
        <w:pStyle w:val="Default"/>
        <w:widowControl w:val="0"/>
        <w:numPr>
          <w:ilvl w:val="0"/>
          <w:numId w:val="6"/>
        </w:numPr>
        <w:spacing w:line="264" w:lineRule="auto"/>
        <w:jc w:val="both"/>
        <w:rPr>
          <w:rFonts w:ascii="Garamond" w:hAnsi="Garamond"/>
        </w:rPr>
      </w:pPr>
      <w:r w:rsidRPr="00EE2B88">
        <w:rPr>
          <w:rFonts w:ascii="Garamond" w:hAnsi="Garamond"/>
        </w:rPr>
        <w:t>nyilatkozat, hogy a bankgarancia feltéte</w:t>
      </w:r>
      <w:r w:rsidR="00D45108">
        <w:rPr>
          <w:rFonts w:ascii="Garamond" w:hAnsi="Garamond"/>
        </w:rPr>
        <w:t>l nélküli és visszavonhatatlan,</w:t>
      </w:r>
    </w:p>
    <w:p w14:paraId="3FD5E26A" w14:textId="77777777" w:rsidR="00824E8E" w:rsidRPr="00EE2B88" w:rsidRDefault="00824E8E" w:rsidP="0064281A">
      <w:pPr>
        <w:pStyle w:val="Default"/>
        <w:widowControl w:val="0"/>
        <w:numPr>
          <w:ilvl w:val="0"/>
          <w:numId w:val="6"/>
        </w:numPr>
        <w:spacing w:line="264" w:lineRule="auto"/>
        <w:jc w:val="both"/>
        <w:rPr>
          <w:rFonts w:ascii="Garamond" w:hAnsi="Garamond"/>
        </w:rPr>
      </w:pPr>
      <w:r w:rsidRPr="00EE2B88">
        <w:rPr>
          <w:rFonts w:ascii="Garamond" w:hAnsi="Garamond"/>
        </w:rPr>
        <w:t>nyilatkozat, mely szerint a Kedvezményezett első igénybejelentésére kifogás és vita nélkül a vállalt fizetési összeghatáráig bármilyen összeget, vagy összegeket az igénybejelentéstől számított 5 banki napon belül kifizetnek a Kedvezményezettnek anélkül, hogy a követelés alapját vag</w:t>
      </w:r>
      <w:r w:rsidR="00D45108">
        <w:rPr>
          <w:rFonts w:ascii="Garamond" w:hAnsi="Garamond"/>
        </w:rPr>
        <w:t>y indokát bizonyítania kelljen.</w:t>
      </w:r>
    </w:p>
    <w:p w14:paraId="0B5BE15D" w14:textId="77777777" w:rsidR="00824E8E" w:rsidRPr="00EE2B88" w:rsidRDefault="00824E8E" w:rsidP="0064281A">
      <w:pPr>
        <w:pStyle w:val="Default"/>
        <w:widowControl w:val="0"/>
        <w:spacing w:line="264" w:lineRule="auto"/>
        <w:jc w:val="both"/>
        <w:rPr>
          <w:rFonts w:ascii="Garamond" w:hAnsi="Garamond"/>
        </w:rPr>
      </w:pPr>
    </w:p>
    <w:p w14:paraId="5EE172FE"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 garancia feltételen jellege azt jelenti, hogy a garantőr fizetési kötelezettsége önmagában a jogosult lehívásának kézhezvételétől függ. A lehívásnak nem kell tartalmaznia a szerződésszegés okát, a lehívásnak nem feltétele a lehívás igénybevételét alátámasztó dokumentum (pl. bírósági ítélet) csatolása. A banki készfizető kezesség és a biztosítási szerződés alapján kiállított – készfizető kezességvállalást tartalmazó – kötelezvénynek a biztosíték jellegéből adódóan ugyancsak tartalmaznia kell a fentieket. A biztosíték kapcsán a Kbt.</w:t>
      </w:r>
      <w:r w:rsidR="00D45108">
        <w:rPr>
          <w:rFonts w:ascii="Garamond" w:hAnsi="Garamond"/>
        </w:rPr>
        <w:t xml:space="preserve"> 134. § (8) bekezdése irányadó.</w:t>
      </w:r>
    </w:p>
    <w:p w14:paraId="0A055BAF" w14:textId="77777777" w:rsidR="00824E8E" w:rsidRPr="00EE2B88" w:rsidRDefault="00824E8E" w:rsidP="00D45108">
      <w:pPr>
        <w:pStyle w:val="Default"/>
        <w:widowControl w:val="0"/>
        <w:spacing w:line="264" w:lineRule="auto"/>
        <w:jc w:val="both"/>
        <w:rPr>
          <w:rFonts w:ascii="Garamond" w:hAnsi="Garamond"/>
        </w:rPr>
      </w:pPr>
    </w:p>
    <w:p w14:paraId="0A9B0126" w14:textId="77777777" w:rsidR="00824E8E" w:rsidRPr="00EE2B88" w:rsidRDefault="00824E8E" w:rsidP="00D45108">
      <w:pPr>
        <w:pStyle w:val="Default"/>
        <w:widowControl w:val="0"/>
        <w:spacing w:line="264" w:lineRule="auto"/>
        <w:jc w:val="both"/>
        <w:rPr>
          <w:rFonts w:ascii="Garamond" w:hAnsi="Garamond"/>
        </w:rPr>
      </w:pPr>
    </w:p>
    <w:p w14:paraId="7787C799" w14:textId="77777777" w:rsidR="00824E8E" w:rsidRPr="00EE2B88" w:rsidRDefault="00824E8E" w:rsidP="0064281A">
      <w:pPr>
        <w:pStyle w:val="Default"/>
        <w:widowControl w:val="0"/>
        <w:spacing w:line="264" w:lineRule="auto"/>
        <w:jc w:val="center"/>
        <w:rPr>
          <w:rFonts w:ascii="Garamond" w:hAnsi="Garamond"/>
        </w:rPr>
      </w:pPr>
      <w:r>
        <w:rPr>
          <w:rFonts w:ascii="Garamond" w:hAnsi="Garamond"/>
          <w:b/>
          <w:bCs/>
        </w:rPr>
        <w:t>XVIII</w:t>
      </w:r>
      <w:r w:rsidRPr="00EE2B88">
        <w:rPr>
          <w:rFonts w:ascii="Garamond" w:hAnsi="Garamond"/>
          <w:b/>
          <w:bCs/>
        </w:rPr>
        <w:t>. A SZERZŐDÉS HIBÁS TELJESÍTÉSÉVEL KAPCSOLATOS IGÉNYEK BIZTOSÍTÉKA</w:t>
      </w:r>
    </w:p>
    <w:p w14:paraId="2F012CA6" w14:textId="77777777" w:rsidR="00824E8E" w:rsidRPr="00EE2B88" w:rsidRDefault="00824E8E" w:rsidP="0064281A">
      <w:pPr>
        <w:pStyle w:val="Default"/>
        <w:widowControl w:val="0"/>
        <w:spacing w:line="264" w:lineRule="auto"/>
        <w:rPr>
          <w:rFonts w:ascii="Garamond" w:hAnsi="Garamond"/>
        </w:rPr>
      </w:pPr>
    </w:p>
    <w:p w14:paraId="5B1A9DB7"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Vállalkozó a szerződés hibás teljesítésével összefüggő, valamint a jótállási és szavatossági kötelezettségei teljesítésének biztosítékaként</w:t>
      </w:r>
      <w:r w:rsidR="00A51D4D">
        <w:rPr>
          <w:rFonts w:ascii="Garamond" w:hAnsi="Garamond"/>
        </w:rPr>
        <w:t xml:space="preserve"> jótállási</w:t>
      </w:r>
      <w:r w:rsidRPr="00EE2B88">
        <w:rPr>
          <w:rFonts w:ascii="Garamond" w:hAnsi="Garamond"/>
        </w:rPr>
        <w:t xml:space="preserve"> biztosítékot nyújt a Megrendelő</w:t>
      </w:r>
      <w:r w:rsidR="005D76C8">
        <w:rPr>
          <w:rFonts w:ascii="Garamond" w:hAnsi="Garamond"/>
        </w:rPr>
        <w:t>k</w:t>
      </w:r>
      <w:r w:rsidRPr="00EE2B88">
        <w:rPr>
          <w:rFonts w:ascii="Garamond" w:hAnsi="Garamond"/>
        </w:rPr>
        <w:t xml:space="preserve"> részére. A biztosíték mértéke </w:t>
      </w:r>
      <w:r>
        <w:rPr>
          <w:rFonts w:ascii="Garamond" w:hAnsi="Garamond"/>
        </w:rPr>
        <w:t>a</w:t>
      </w:r>
      <w:r w:rsidRPr="00EE2B88">
        <w:rPr>
          <w:rFonts w:ascii="Garamond" w:hAnsi="Garamond"/>
        </w:rPr>
        <w:t xml:space="preserve"> teljes nettó vállalkozói díj </w:t>
      </w:r>
      <w:r w:rsidR="007C4EEB">
        <w:rPr>
          <w:rFonts w:ascii="Garamond" w:hAnsi="Garamond"/>
        </w:rPr>
        <w:t>1</w:t>
      </w:r>
      <w:r w:rsidRPr="00EE2B88">
        <w:rPr>
          <w:rFonts w:ascii="Garamond" w:hAnsi="Garamond"/>
        </w:rPr>
        <w:t xml:space="preserve">%-ának megfelelő összeg. Vállalkozó a biztosítékot a teljesítés időpontjában (teljesítésigazolás) </w:t>
      </w:r>
      <w:r w:rsidR="00F430B5">
        <w:rPr>
          <w:rFonts w:ascii="Garamond" w:hAnsi="Garamond"/>
        </w:rPr>
        <w:t>bocsátja rendelkezésre</w:t>
      </w:r>
      <w:r w:rsidRPr="00EE2B88">
        <w:rPr>
          <w:rFonts w:ascii="Garamond" w:hAnsi="Garamond"/>
        </w:rPr>
        <w:t xml:space="preserve"> </w:t>
      </w:r>
      <w:r w:rsidR="005D76C8">
        <w:rPr>
          <w:rFonts w:ascii="Garamond" w:hAnsi="Garamond"/>
        </w:rPr>
        <w:t>a jótállási idő lejártáig</w:t>
      </w:r>
      <w:r w:rsidR="00D45108">
        <w:rPr>
          <w:rFonts w:ascii="Garamond" w:hAnsi="Garamond"/>
        </w:rPr>
        <w:t xml:space="preserve"> (futamidő).</w:t>
      </w:r>
    </w:p>
    <w:p w14:paraId="27216546" w14:textId="77777777" w:rsidR="00824E8E" w:rsidRPr="00EE2B88" w:rsidRDefault="00824E8E" w:rsidP="0064281A">
      <w:pPr>
        <w:pStyle w:val="Default"/>
        <w:widowControl w:val="0"/>
        <w:spacing w:line="264" w:lineRule="auto"/>
        <w:jc w:val="both"/>
        <w:rPr>
          <w:rFonts w:ascii="Garamond" w:hAnsi="Garamond"/>
        </w:rPr>
      </w:pPr>
    </w:p>
    <w:p w14:paraId="47370891"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 biztosíték nyújtására megállapított határidő elmulasztása esetén a Megrendelő</w:t>
      </w:r>
      <w:r w:rsidR="00F430B5">
        <w:rPr>
          <w:rFonts w:ascii="Garamond" w:hAnsi="Garamond"/>
        </w:rPr>
        <w:t>k</w:t>
      </w:r>
      <w:r w:rsidRPr="00EE2B88">
        <w:rPr>
          <w:rFonts w:ascii="Garamond" w:hAnsi="Garamond"/>
        </w:rPr>
        <w:t xml:space="preserve"> 3 naptári napos póthatáridőt tűz</w:t>
      </w:r>
      <w:r w:rsidR="00F430B5">
        <w:rPr>
          <w:rFonts w:ascii="Garamond" w:hAnsi="Garamond"/>
        </w:rPr>
        <w:t>nek</w:t>
      </w:r>
      <w:r w:rsidRPr="00EE2B88">
        <w:rPr>
          <w:rFonts w:ascii="Garamond" w:hAnsi="Garamond"/>
        </w:rPr>
        <w:t>, melynek eredménytelen eltelte esetén jogosult</w:t>
      </w:r>
      <w:r w:rsidR="00F430B5">
        <w:rPr>
          <w:rFonts w:ascii="Garamond" w:hAnsi="Garamond"/>
        </w:rPr>
        <w:t>ak</w:t>
      </w:r>
      <w:r w:rsidRPr="00EE2B88">
        <w:rPr>
          <w:rFonts w:ascii="Garamond" w:hAnsi="Garamond"/>
        </w:rPr>
        <w:t xml:space="preserve"> a teljesítési biztosítékból biztosítékigény</w:t>
      </w:r>
      <w:r w:rsidR="00F430B5">
        <w:rPr>
          <w:rFonts w:ascii="Garamond" w:hAnsi="Garamond"/>
        </w:rPr>
        <w:t>üke</w:t>
      </w:r>
      <w:r w:rsidR="00D45108">
        <w:rPr>
          <w:rFonts w:ascii="Garamond" w:hAnsi="Garamond"/>
        </w:rPr>
        <w:t>t kielégíteni, azt lehívni.</w:t>
      </w:r>
    </w:p>
    <w:p w14:paraId="25509039" w14:textId="77777777" w:rsidR="00824E8E" w:rsidRPr="00EE2B88" w:rsidRDefault="00824E8E" w:rsidP="0064281A">
      <w:pPr>
        <w:pStyle w:val="Default"/>
        <w:widowControl w:val="0"/>
        <w:spacing w:line="264" w:lineRule="auto"/>
        <w:jc w:val="both"/>
        <w:rPr>
          <w:rFonts w:ascii="Garamond" w:hAnsi="Garamond"/>
        </w:rPr>
      </w:pPr>
    </w:p>
    <w:p w14:paraId="1EB9A39D" w14:textId="77777777" w:rsidR="00824E8E" w:rsidRPr="00FC0A0B" w:rsidRDefault="00824E8E" w:rsidP="0064281A">
      <w:pPr>
        <w:pStyle w:val="Default"/>
        <w:widowControl w:val="0"/>
        <w:spacing w:line="264" w:lineRule="auto"/>
        <w:jc w:val="both"/>
        <w:rPr>
          <w:rFonts w:ascii="Garamond" w:hAnsi="Garamond"/>
        </w:rPr>
      </w:pPr>
      <w:r w:rsidRPr="00EE2B88">
        <w:rPr>
          <w:rFonts w:ascii="Garamond" w:hAnsi="Garamond"/>
        </w:rPr>
        <w:t xml:space="preserve">A biztosítékot a Vállalkozó - választása szerint - az </w:t>
      </w:r>
      <w:r w:rsidRPr="00FC0A0B">
        <w:rPr>
          <w:rFonts w:ascii="Garamond" w:hAnsi="Garamond"/>
        </w:rPr>
        <w:t>alábbi biztosítéknyújtási</w:t>
      </w:r>
      <w:r w:rsidR="00D45108" w:rsidRPr="00FC0A0B">
        <w:rPr>
          <w:rFonts w:ascii="Garamond" w:hAnsi="Garamond"/>
        </w:rPr>
        <w:t xml:space="preserve"> formában nyújtja:</w:t>
      </w:r>
    </w:p>
    <w:p w14:paraId="52C68DC2" w14:textId="77777777" w:rsidR="00824E8E" w:rsidRPr="00151DD6" w:rsidRDefault="00824E8E" w:rsidP="0064281A">
      <w:pPr>
        <w:pStyle w:val="Default"/>
        <w:widowControl w:val="0"/>
        <w:spacing w:line="264" w:lineRule="auto"/>
        <w:jc w:val="both"/>
        <w:rPr>
          <w:rFonts w:ascii="Garamond" w:hAnsi="Garamond"/>
        </w:rPr>
      </w:pPr>
    </w:p>
    <w:p w14:paraId="26392F82" w14:textId="77777777" w:rsidR="00824E8E" w:rsidRPr="00151DD6" w:rsidRDefault="00824E8E" w:rsidP="0064281A">
      <w:pPr>
        <w:pStyle w:val="Default"/>
        <w:widowControl w:val="0"/>
        <w:spacing w:line="264" w:lineRule="auto"/>
        <w:jc w:val="both"/>
        <w:rPr>
          <w:rFonts w:ascii="Garamond" w:hAnsi="Garamond"/>
        </w:rPr>
      </w:pPr>
      <w:r w:rsidRPr="00151DD6">
        <w:rPr>
          <w:rFonts w:ascii="Garamond" w:hAnsi="Garamond"/>
        </w:rPr>
        <w:t xml:space="preserve">(a) óvadékként, a pénzösszegnek Megrendelő </w:t>
      </w:r>
      <w:r w:rsidR="00EC5725" w:rsidRPr="00C05792">
        <w:rPr>
          <w:rFonts w:ascii="Garamond" w:hAnsi="Garamond"/>
        </w:rPr>
        <w:t>10700323-48992200-51100005 számú</w:t>
      </w:r>
      <w:r w:rsidR="00EC5725" w:rsidRPr="00FC0A0B">
        <w:rPr>
          <w:rFonts w:ascii="Garamond" w:hAnsi="Garamond"/>
        </w:rPr>
        <w:t xml:space="preserve"> </w:t>
      </w:r>
      <w:r w:rsidRPr="00FC0A0B">
        <w:rPr>
          <w:rFonts w:ascii="Garamond" w:hAnsi="Garamond"/>
        </w:rPr>
        <w:t xml:space="preserve">fizetési számlájára történő </w:t>
      </w:r>
      <w:r w:rsidR="00D45108" w:rsidRPr="00151DD6">
        <w:rPr>
          <w:rFonts w:ascii="Garamond" w:hAnsi="Garamond"/>
        </w:rPr>
        <w:t>befizetéssel, átutalással, vagy</w:t>
      </w:r>
    </w:p>
    <w:p w14:paraId="7AE05482" w14:textId="77777777" w:rsidR="00824E8E" w:rsidRPr="00FC0A0B" w:rsidRDefault="00824E8E" w:rsidP="0064281A">
      <w:pPr>
        <w:pStyle w:val="Default"/>
        <w:widowControl w:val="0"/>
        <w:spacing w:line="264" w:lineRule="auto"/>
        <w:jc w:val="both"/>
        <w:rPr>
          <w:rFonts w:ascii="Garamond" w:hAnsi="Garamond"/>
        </w:rPr>
      </w:pPr>
      <w:r w:rsidRPr="00FC0A0B">
        <w:rPr>
          <w:rFonts w:ascii="Garamond" w:hAnsi="Garamond"/>
        </w:rPr>
        <w:t xml:space="preserve">(b) bank vagy biztosító </w:t>
      </w:r>
      <w:r w:rsidR="00D45108" w:rsidRPr="00FC0A0B">
        <w:rPr>
          <w:rFonts w:ascii="Garamond" w:hAnsi="Garamond"/>
        </w:rPr>
        <w:t>által vállalt garanciával, vagy</w:t>
      </w:r>
    </w:p>
    <w:p w14:paraId="0B16E79B" w14:textId="77777777" w:rsidR="00824E8E" w:rsidRPr="00FC0A0B" w:rsidRDefault="00824E8E" w:rsidP="0064281A">
      <w:pPr>
        <w:pStyle w:val="Default"/>
        <w:widowControl w:val="0"/>
        <w:spacing w:line="264" w:lineRule="auto"/>
        <w:jc w:val="both"/>
        <w:rPr>
          <w:rFonts w:ascii="Garamond" w:hAnsi="Garamond"/>
        </w:rPr>
      </w:pPr>
      <w:r w:rsidRPr="00FC0A0B">
        <w:rPr>
          <w:rFonts w:ascii="Garamond" w:hAnsi="Garamond"/>
        </w:rPr>
        <w:t>(c) banki készfizető kezesség biztosításával vagy biztosítási szerződés alapján kiállított - készfizető kezességvállalá</w:t>
      </w:r>
      <w:r w:rsidR="00D45108" w:rsidRPr="00FC0A0B">
        <w:rPr>
          <w:rFonts w:ascii="Garamond" w:hAnsi="Garamond"/>
        </w:rPr>
        <w:t>st tartalmazó - kötelezvénnyel.</w:t>
      </w:r>
    </w:p>
    <w:p w14:paraId="08BFD9D6" w14:textId="77777777" w:rsidR="00824E8E" w:rsidRPr="00EE2B88" w:rsidRDefault="00824E8E" w:rsidP="0064281A">
      <w:pPr>
        <w:pStyle w:val="Default"/>
        <w:widowControl w:val="0"/>
        <w:spacing w:line="264" w:lineRule="auto"/>
        <w:jc w:val="both"/>
        <w:rPr>
          <w:rFonts w:ascii="Garamond" w:hAnsi="Garamond"/>
        </w:rPr>
      </w:pPr>
      <w:r w:rsidRPr="00FC0A0B">
        <w:rPr>
          <w:rFonts w:ascii="Garamond" w:hAnsi="Garamond"/>
        </w:rPr>
        <w:t>(d) A hibás teljesítéssel kapcsolatos igények teljesítésére kikötött</w:t>
      </w:r>
      <w:r w:rsidRPr="00EE2B88">
        <w:rPr>
          <w:rFonts w:ascii="Garamond" w:hAnsi="Garamond"/>
        </w:rPr>
        <w:t xml:space="preserve"> biztosíték vonatkozásában Megrendelő</w:t>
      </w:r>
      <w:r w:rsidR="00A51D4D">
        <w:rPr>
          <w:rFonts w:ascii="Garamond" w:hAnsi="Garamond"/>
        </w:rPr>
        <w:t>k</w:t>
      </w:r>
      <w:r w:rsidRPr="00EE2B88">
        <w:rPr>
          <w:rFonts w:ascii="Garamond" w:hAnsi="Garamond"/>
        </w:rPr>
        <w:t xml:space="preserve"> lehetővé teszi</w:t>
      </w:r>
      <w:r w:rsidR="00A51D4D">
        <w:rPr>
          <w:rFonts w:ascii="Garamond" w:hAnsi="Garamond"/>
        </w:rPr>
        <w:t>k</w:t>
      </w:r>
      <w:r w:rsidRPr="00EE2B88">
        <w:rPr>
          <w:rFonts w:ascii="Garamond" w:hAnsi="Garamond"/>
        </w:rPr>
        <w:t>, hogy a biztosíték a (rész)teljesítésért járó ellenértékből – a biztosíték összegének 100 %-a erejéig – visszatartás útján kerüljön biztosításra, amelyre az óvadék szabálya</w:t>
      </w:r>
      <w:r w:rsidR="00D45108">
        <w:rPr>
          <w:rFonts w:ascii="Garamond" w:hAnsi="Garamond"/>
        </w:rPr>
        <w:t>it kell megfelelően alkalmazni.</w:t>
      </w:r>
    </w:p>
    <w:p w14:paraId="4314A6E2" w14:textId="77777777" w:rsidR="00824E8E" w:rsidRPr="00EE2B88" w:rsidRDefault="00824E8E" w:rsidP="0064281A">
      <w:pPr>
        <w:pStyle w:val="Default"/>
        <w:widowControl w:val="0"/>
        <w:spacing w:line="264" w:lineRule="auto"/>
        <w:jc w:val="both"/>
        <w:rPr>
          <w:rFonts w:ascii="Garamond" w:hAnsi="Garamond"/>
        </w:rPr>
      </w:pPr>
    </w:p>
    <w:p w14:paraId="0A52F22A"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 bankgarancia nyilatkozatnak az alább rögzítettek szerint feltétlen és visszavonhatatlan fizetésre vonatkozó kötelezettségvállalást kell tartalmaznia a</w:t>
      </w:r>
      <w:r w:rsidR="00D45108">
        <w:rPr>
          <w:rFonts w:ascii="Garamond" w:hAnsi="Garamond"/>
        </w:rPr>
        <w:t>z alábbi minimális tartalommal:</w:t>
      </w:r>
    </w:p>
    <w:p w14:paraId="2B20E25E" w14:textId="77777777" w:rsidR="00824E8E" w:rsidRPr="00EE2B88" w:rsidRDefault="00824E8E" w:rsidP="0064281A">
      <w:pPr>
        <w:pStyle w:val="Default"/>
        <w:widowControl w:val="0"/>
        <w:numPr>
          <w:ilvl w:val="0"/>
          <w:numId w:val="7"/>
        </w:numPr>
        <w:spacing w:line="264" w:lineRule="auto"/>
        <w:jc w:val="both"/>
        <w:rPr>
          <w:rFonts w:ascii="Garamond" w:hAnsi="Garamond"/>
        </w:rPr>
      </w:pPr>
      <w:r w:rsidRPr="00EE2B88">
        <w:rPr>
          <w:rFonts w:ascii="Garamond" w:hAnsi="Garamond"/>
        </w:rPr>
        <w:t xml:space="preserve">pontos </w:t>
      </w:r>
      <w:r w:rsidR="00D45108">
        <w:rPr>
          <w:rFonts w:ascii="Garamond" w:hAnsi="Garamond"/>
        </w:rPr>
        <w:t>hivatkozás a jelen szerződésre,</w:t>
      </w:r>
    </w:p>
    <w:p w14:paraId="2798F0F7" w14:textId="77777777" w:rsidR="00824E8E" w:rsidRPr="00EE2B88" w:rsidRDefault="00824E8E" w:rsidP="0064281A">
      <w:pPr>
        <w:pStyle w:val="Default"/>
        <w:widowControl w:val="0"/>
        <w:numPr>
          <w:ilvl w:val="0"/>
          <w:numId w:val="7"/>
        </w:numPr>
        <w:spacing w:line="264" w:lineRule="auto"/>
        <w:jc w:val="both"/>
        <w:rPr>
          <w:rFonts w:ascii="Garamond" w:hAnsi="Garamond"/>
        </w:rPr>
      </w:pPr>
      <w:r w:rsidRPr="00EE2B88">
        <w:rPr>
          <w:rFonts w:ascii="Garamond" w:hAnsi="Garamond"/>
        </w:rPr>
        <w:t>a biztosíték a szerződés hibás teljesítésével kapcsolatos</w:t>
      </w:r>
      <w:r w:rsidR="00D45108">
        <w:rPr>
          <w:rFonts w:ascii="Garamond" w:hAnsi="Garamond"/>
        </w:rPr>
        <w:t xml:space="preserve"> igények biztosítékául szolgál,</w:t>
      </w:r>
    </w:p>
    <w:p w14:paraId="3160EBC7" w14:textId="77777777" w:rsidR="00824E8E" w:rsidRPr="00EE2B88" w:rsidRDefault="00824E8E" w:rsidP="0064281A">
      <w:pPr>
        <w:pStyle w:val="Default"/>
        <w:widowControl w:val="0"/>
        <w:numPr>
          <w:ilvl w:val="0"/>
          <w:numId w:val="7"/>
        </w:numPr>
        <w:spacing w:line="264" w:lineRule="auto"/>
        <w:jc w:val="both"/>
        <w:rPr>
          <w:rFonts w:ascii="Garamond" w:hAnsi="Garamond"/>
        </w:rPr>
      </w:pPr>
      <w:r w:rsidRPr="00EE2B88">
        <w:rPr>
          <w:rFonts w:ascii="Garamond" w:hAnsi="Garamond"/>
        </w:rPr>
        <w:t>a Megrendelő</w:t>
      </w:r>
      <w:r w:rsidR="00A51D4D">
        <w:rPr>
          <w:rFonts w:ascii="Garamond" w:hAnsi="Garamond"/>
        </w:rPr>
        <w:t>k</w:t>
      </w:r>
      <w:r w:rsidRPr="00EE2B88">
        <w:rPr>
          <w:rFonts w:ascii="Garamond" w:hAnsi="Garamond"/>
        </w:rPr>
        <w:t>, mint Kedvezményezett</w:t>
      </w:r>
      <w:r w:rsidR="00A51D4D">
        <w:rPr>
          <w:rFonts w:ascii="Garamond" w:hAnsi="Garamond"/>
        </w:rPr>
        <w:t>ek</w:t>
      </w:r>
      <w:r w:rsidRPr="00EE2B88">
        <w:rPr>
          <w:rFonts w:ascii="Garamond" w:hAnsi="Garamond"/>
        </w:rPr>
        <w:t>/Jogosult</w:t>
      </w:r>
      <w:r w:rsidR="00A51D4D">
        <w:rPr>
          <w:rFonts w:ascii="Garamond" w:hAnsi="Garamond"/>
        </w:rPr>
        <w:t>ak</w:t>
      </w:r>
      <w:r w:rsidR="00D45108">
        <w:rPr>
          <w:rFonts w:ascii="Garamond" w:hAnsi="Garamond"/>
        </w:rPr>
        <w:t xml:space="preserve"> megjelölése,</w:t>
      </w:r>
    </w:p>
    <w:p w14:paraId="6E420609" w14:textId="77777777" w:rsidR="00824E8E" w:rsidRPr="00EE2B88" w:rsidRDefault="00D45108" w:rsidP="0064281A">
      <w:pPr>
        <w:pStyle w:val="Default"/>
        <w:widowControl w:val="0"/>
        <w:numPr>
          <w:ilvl w:val="0"/>
          <w:numId w:val="7"/>
        </w:numPr>
        <w:spacing w:line="264" w:lineRule="auto"/>
        <w:jc w:val="both"/>
        <w:rPr>
          <w:rFonts w:ascii="Garamond" w:hAnsi="Garamond"/>
        </w:rPr>
      </w:pPr>
      <w:r>
        <w:rPr>
          <w:rFonts w:ascii="Garamond" w:hAnsi="Garamond"/>
        </w:rPr>
        <w:t>a vállalt fizetési összeg,</w:t>
      </w:r>
    </w:p>
    <w:p w14:paraId="75EE71D1" w14:textId="77777777" w:rsidR="00824E8E" w:rsidRPr="00EE2B88" w:rsidRDefault="00824E8E" w:rsidP="0064281A">
      <w:pPr>
        <w:pStyle w:val="Default"/>
        <w:widowControl w:val="0"/>
        <w:numPr>
          <w:ilvl w:val="0"/>
          <w:numId w:val="7"/>
        </w:numPr>
        <w:spacing w:line="264" w:lineRule="auto"/>
        <w:jc w:val="both"/>
        <w:rPr>
          <w:rFonts w:ascii="Garamond" w:hAnsi="Garamond"/>
        </w:rPr>
      </w:pPr>
      <w:r w:rsidRPr="00EE2B88">
        <w:rPr>
          <w:rFonts w:ascii="Garamond" w:hAnsi="Garamond"/>
        </w:rPr>
        <w:t>a b</w:t>
      </w:r>
      <w:r w:rsidR="00D45108">
        <w:rPr>
          <w:rFonts w:ascii="Garamond" w:hAnsi="Garamond"/>
        </w:rPr>
        <w:t>ankgarancia érvényességi ideje,</w:t>
      </w:r>
    </w:p>
    <w:p w14:paraId="57914427" w14:textId="77777777" w:rsidR="00824E8E" w:rsidRPr="00EE2B88" w:rsidRDefault="00824E8E" w:rsidP="0064281A">
      <w:pPr>
        <w:pStyle w:val="Default"/>
        <w:widowControl w:val="0"/>
        <w:numPr>
          <w:ilvl w:val="0"/>
          <w:numId w:val="7"/>
        </w:numPr>
        <w:spacing w:line="264" w:lineRule="auto"/>
        <w:jc w:val="both"/>
        <w:rPr>
          <w:rFonts w:ascii="Garamond" w:hAnsi="Garamond"/>
        </w:rPr>
      </w:pPr>
      <w:r w:rsidRPr="00EE2B88">
        <w:rPr>
          <w:rFonts w:ascii="Garamond" w:hAnsi="Garamond"/>
        </w:rPr>
        <w:t>nyilatkozat, hogy a bankgarancia feltéte</w:t>
      </w:r>
      <w:r w:rsidR="00D45108">
        <w:rPr>
          <w:rFonts w:ascii="Garamond" w:hAnsi="Garamond"/>
        </w:rPr>
        <w:t>l nélküli és visszavonhatatlan,</w:t>
      </w:r>
    </w:p>
    <w:p w14:paraId="7AF0754A" w14:textId="77777777" w:rsidR="00824E8E" w:rsidRPr="00EE2B88" w:rsidRDefault="00824E8E" w:rsidP="0064281A">
      <w:pPr>
        <w:pStyle w:val="Default"/>
        <w:widowControl w:val="0"/>
        <w:numPr>
          <w:ilvl w:val="0"/>
          <w:numId w:val="7"/>
        </w:numPr>
        <w:spacing w:line="264" w:lineRule="auto"/>
        <w:jc w:val="both"/>
        <w:rPr>
          <w:rFonts w:ascii="Garamond" w:hAnsi="Garamond"/>
        </w:rPr>
      </w:pPr>
      <w:r w:rsidRPr="00EE2B88">
        <w:rPr>
          <w:rFonts w:ascii="Garamond" w:hAnsi="Garamond"/>
        </w:rPr>
        <w:t>nyilatkozat, mely szerint a Kedvezményezett első igénybejelentésére kifogás és vita nélkül a vállalt fizetési összeghatárig bármilyen összeget, vagy összegeket az igénybejelentéstől számított 5 munkanapon belül kifizetnek a Kedvezményezettnek anélkül, hogy a követelés alapját vag</w:t>
      </w:r>
      <w:r w:rsidR="00D45108">
        <w:rPr>
          <w:rFonts w:ascii="Garamond" w:hAnsi="Garamond"/>
        </w:rPr>
        <w:t>y indokát bizonyítania kelljen.</w:t>
      </w:r>
    </w:p>
    <w:p w14:paraId="75D09203" w14:textId="77777777" w:rsidR="00824E8E" w:rsidRPr="00EE2B88" w:rsidRDefault="00824E8E" w:rsidP="0064281A">
      <w:pPr>
        <w:pStyle w:val="Default"/>
        <w:widowControl w:val="0"/>
        <w:spacing w:line="264" w:lineRule="auto"/>
        <w:jc w:val="both"/>
        <w:rPr>
          <w:rFonts w:ascii="Garamond" w:hAnsi="Garamond"/>
        </w:rPr>
      </w:pPr>
    </w:p>
    <w:p w14:paraId="5D7E804A"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 bankgarancia feltételen jellege azt jelenti, hogy a garantőr fizetési kötelezettsége önmagában a jogosult lehívásának kézhezvételétől függ. A lehívásnak nem kell tartalmaznia a szerződésszegés okát, a lehívásnak nem feltétele a lehívás igénybevételét alátámasztó dokumentum (</w:t>
      </w:r>
      <w:r w:rsidR="00D45108">
        <w:rPr>
          <w:rFonts w:ascii="Garamond" w:hAnsi="Garamond"/>
        </w:rPr>
        <w:t xml:space="preserve">pl. bírósági ítélet) csatolása. </w:t>
      </w:r>
      <w:r w:rsidRPr="00EE2B88">
        <w:rPr>
          <w:rFonts w:ascii="Garamond" w:hAnsi="Garamond"/>
        </w:rPr>
        <w:t>A banki készfizető kezesség és a biztosítási szerződés alapján kiállított – készfizető kezességvállalást tartalmazó – kötelezvénynek a biztosíték jellegéből adódóan ugyancsak tartalmaznia kell a fentieket. A biztosíték kapcsán a Kbt</w:t>
      </w:r>
      <w:r w:rsidRPr="00EE2B88">
        <w:rPr>
          <w:rFonts w:ascii="Garamond" w:hAnsi="Garamond"/>
          <w:b/>
          <w:bCs/>
        </w:rPr>
        <w:t xml:space="preserve">. </w:t>
      </w:r>
      <w:r w:rsidR="00D45108">
        <w:rPr>
          <w:rFonts w:ascii="Garamond" w:hAnsi="Garamond"/>
        </w:rPr>
        <w:t>134. § (8) bekezdése irányadó.</w:t>
      </w:r>
    </w:p>
    <w:p w14:paraId="590C72D2" w14:textId="77777777" w:rsidR="00824E8E" w:rsidRPr="00EE2B88" w:rsidRDefault="00824E8E" w:rsidP="0064281A">
      <w:pPr>
        <w:pStyle w:val="Default"/>
        <w:widowControl w:val="0"/>
        <w:spacing w:line="264" w:lineRule="auto"/>
        <w:jc w:val="both"/>
        <w:rPr>
          <w:rFonts w:ascii="Garamond" w:hAnsi="Garamond"/>
        </w:rPr>
      </w:pPr>
    </w:p>
    <w:p w14:paraId="4D9DB742" w14:textId="77777777" w:rsidR="00824E8E" w:rsidRPr="00EE2B88" w:rsidRDefault="00824E8E" w:rsidP="0064281A">
      <w:pPr>
        <w:pStyle w:val="Default"/>
        <w:widowControl w:val="0"/>
        <w:spacing w:line="264" w:lineRule="auto"/>
        <w:jc w:val="both"/>
        <w:rPr>
          <w:rFonts w:ascii="Garamond" w:hAnsi="Garamond"/>
        </w:rPr>
      </w:pPr>
    </w:p>
    <w:p w14:paraId="368C3811" w14:textId="77777777" w:rsidR="00824E8E" w:rsidRPr="00EE2B88" w:rsidRDefault="00824E8E" w:rsidP="0064281A">
      <w:pPr>
        <w:pStyle w:val="Default"/>
        <w:widowControl w:val="0"/>
        <w:spacing w:line="264" w:lineRule="auto"/>
        <w:jc w:val="center"/>
        <w:rPr>
          <w:rFonts w:ascii="Garamond" w:hAnsi="Garamond"/>
        </w:rPr>
      </w:pPr>
      <w:r>
        <w:rPr>
          <w:rFonts w:ascii="Garamond" w:hAnsi="Garamond"/>
          <w:b/>
          <w:bCs/>
        </w:rPr>
        <w:t>XI</w:t>
      </w:r>
      <w:r w:rsidRPr="00EE2B88">
        <w:rPr>
          <w:rFonts w:ascii="Garamond" w:hAnsi="Garamond"/>
          <w:b/>
          <w:bCs/>
        </w:rPr>
        <w:t>X. MEGSZÜNTETÉS SZERZŐDÉSSZEGÉS OKÁN</w:t>
      </w:r>
    </w:p>
    <w:p w14:paraId="3C4FBCE4" w14:textId="77777777" w:rsidR="00824E8E" w:rsidRPr="00EE2B88" w:rsidRDefault="00824E8E" w:rsidP="0064281A">
      <w:pPr>
        <w:pStyle w:val="Default"/>
        <w:widowControl w:val="0"/>
        <w:spacing w:line="264" w:lineRule="auto"/>
        <w:jc w:val="both"/>
        <w:rPr>
          <w:rFonts w:ascii="Garamond" w:hAnsi="Garamond"/>
        </w:rPr>
      </w:pPr>
    </w:p>
    <w:p w14:paraId="5A0E5310"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Megrendelő</w:t>
      </w:r>
      <w:r w:rsidR="00A51D4D">
        <w:rPr>
          <w:rFonts w:ascii="Garamond" w:hAnsi="Garamond"/>
        </w:rPr>
        <w:t>k</w:t>
      </w:r>
      <w:r w:rsidRPr="00EE2B88">
        <w:rPr>
          <w:rFonts w:ascii="Garamond" w:hAnsi="Garamond"/>
        </w:rPr>
        <w:t xml:space="preserve"> jogosult</w:t>
      </w:r>
      <w:r w:rsidR="00A51D4D">
        <w:rPr>
          <w:rFonts w:ascii="Garamond" w:hAnsi="Garamond"/>
        </w:rPr>
        <w:t>ak</w:t>
      </w:r>
      <w:r w:rsidRPr="00EE2B88">
        <w:rPr>
          <w:rFonts w:ascii="Garamond" w:hAnsi="Garamond"/>
        </w:rPr>
        <w:t xml:space="preserve"> a Vállalkozó súlyos szerződésszegése esetén – írásbeli nyilatkozatában megjelölt felmondási idővel vagy akár azonnali hatállyal – a szerződést felmondani vagy attól elállni akár részlegesen is. </w:t>
      </w:r>
      <w:r w:rsidR="00D45108">
        <w:rPr>
          <w:rFonts w:ascii="Garamond" w:hAnsi="Garamond"/>
        </w:rPr>
        <w:t>Erre szolgáló oknak minősül, ha</w:t>
      </w:r>
    </w:p>
    <w:p w14:paraId="72957DA7" w14:textId="77777777" w:rsidR="00824E8E" w:rsidRPr="00EE2B88" w:rsidRDefault="00824E8E" w:rsidP="0064281A">
      <w:pPr>
        <w:pStyle w:val="Default"/>
        <w:widowControl w:val="0"/>
        <w:spacing w:line="264" w:lineRule="auto"/>
        <w:jc w:val="both"/>
        <w:rPr>
          <w:rFonts w:ascii="Garamond" w:hAnsi="Garamond"/>
        </w:rPr>
      </w:pPr>
    </w:p>
    <w:p w14:paraId="6C025EA2" w14:textId="77777777" w:rsidR="00824E8E" w:rsidRPr="00EE2B88" w:rsidRDefault="00824E8E" w:rsidP="0064281A">
      <w:pPr>
        <w:pStyle w:val="Default"/>
        <w:widowControl w:val="0"/>
        <w:numPr>
          <w:ilvl w:val="0"/>
          <w:numId w:val="8"/>
        </w:numPr>
        <w:spacing w:line="264" w:lineRule="auto"/>
        <w:jc w:val="both"/>
        <w:rPr>
          <w:rFonts w:ascii="Garamond" w:hAnsi="Garamond"/>
        </w:rPr>
      </w:pPr>
      <w:r w:rsidRPr="00EE2B88">
        <w:rPr>
          <w:rFonts w:ascii="Garamond" w:hAnsi="Garamond"/>
        </w:rPr>
        <w:t>Vállalkozó bármilyen módon megtéveszti a Megrendelő</w:t>
      </w:r>
      <w:r w:rsidR="00A51D4D">
        <w:rPr>
          <w:rFonts w:ascii="Garamond" w:hAnsi="Garamond"/>
        </w:rPr>
        <w:t>ke</w:t>
      </w:r>
      <w:r w:rsidRPr="00EE2B88">
        <w:rPr>
          <w:rFonts w:ascii="Garamond" w:hAnsi="Garamond"/>
        </w:rPr>
        <w:t>t, vagy valótlan adatot szolgáltat és ez közvetlen vagy közvetett módon súlyosan káros hatással lehet a lényeges szerződéses</w:t>
      </w:r>
      <w:r w:rsidR="00D45108">
        <w:rPr>
          <w:rFonts w:ascii="Garamond" w:hAnsi="Garamond"/>
        </w:rPr>
        <w:t xml:space="preserve"> kötelezettségek teljesítésére;</w:t>
      </w:r>
    </w:p>
    <w:p w14:paraId="31F56D81" w14:textId="77777777" w:rsidR="00824E8E" w:rsidRPr="00EE2B88" w:rsidRDefault="00824E8E" w:rsidP="0064281A">
      <w:pPr>
        <w:pStyle w:val="Default"/>
        <w:widowControl w:val="0"/>
        <w:numPr>
          <w:ilvl w:val="0"/>
          <w:numId w:val="8"/>
        </w:numPr>
        <w:spacing w:line="264" w:lineRule="auto"/>
        <w:jc w:val="both"/>
        <w:rPr>
          <w:rFonts w:ascii="Garamond" w:hAnsi="Garamond"/>
        </w:rPr>
      </w:pPr>
      <w:r w:rsidRPr="00EE2B88">
        <w:rPr>
          <w:rFonts w:ascii="Garamond" w:hAnsi="Garamond"/>
        </w:rPr>
        <w:t>ha a késedelemi kö</w:t>
      </w:r>
      <w:r w:rsidR="00D45108">
        <w:rPr>
          <w:rFonts w:ascii="Garamond" w:hAnsi="Garamond"/>
        </w:rPr>
        <w:t>tbér mértéke eléri a maximumot;</w:t>
      </w:r>
    </w:p>
    <w:p w14:paraId="2F76C30F" w14:textId="77777777" w:rsidR="00824E8E" w:rsidRPr="00EE2B88" w:rsidRDefault="00824E8E" w:rsidP="0064281A">
      <w:pPr>
        <w:pStyle w:val="Default"/>
        <w:widowControl w:val="0"/>
        <w:numPr>
          <w:ilvl w:val="0"/>
          <w:numId w:val="8"/>
        </w:numPr>
        <w:spacing w:line="264" w:lineRule="auto"/>
        <w:jc w:val="both"/>
        <w:rPr>
          <w:rFonts w:ascii="Garamond" w:hAnsi="Garamond"/>
        </w:rPr>
      </w:pPr>
      <w:r w:rsidRPr="00EE2B88">
        <w:rPr>
          <w:rFonts w:ascii="Garamond" w:hAnsi="Garamond"/>
        </w:rPr>
        <w:t>Vállalkozó a teljesít</w:t>
      </w:r>
      <w:r w:rsidR="00D45108">
        <w:rPr>
          <w:rFonts w:ascii="Garamond" w:hAnsi="Garamond"/>
        </w:rPr>
        <w:t>ést jogos ok nélkül megtagadja;</w:t>
      </w:r>
    </w:p>
    <w:p w14:paraId="7A25DE14" w14:textId="77777777" w:rsidR="00824E8E" w:rsidRPr="00EE2B88" w:rsidRDefault="00824E8E" w:rsidP="0064281A">
      <w:pPr>
        <w:pStyle w:val="Default"/>
        <w:widowControl w:val="0"/>
        <w:numPr>
          <w:ilvl w:val="0"/>
          <w:numId w:val="8"/>
        </w:numPr>
        <w:spacing w:line="264" w:lineRule="auto"/>
        <w:jc w:val="both"/>
        <w:rPr>
          <w:rFonts w:ascii="Garamond" w:hAnsi="Garamond"/>
        </w:rPr>
      </w:pPr>
      <w:r w:rsidRPr="00EE2B88">
        <w:rPr>
          <w:rFonts w:ascii="Garamond" w:hAnsi="Garamond"/>
        </w:rPr>
        <w:t>Vállalkozó a jelen szerződésen alapuló kötelezettségeit olyan jelentős mértékben megszegte, hogy ennek következtében Megrendelő</w:t>
      </w:r>
      <w:r w:rsidR="00A51D4D">
        <w:rPr>
          <w:rFonts w:ascii="Garamond" w:hAnsi="Garamond"/>
        </w:rPr>
        <w:t>k</w:t>
      </w:r>
      <w:r w:rsidRPr="00EE2B88">
        <w:rPr>
          <w:rFonts w:ascii="Garamond" w:hAnsi="Garamond"/>
        </w:rPr>
        <w:t>nek a további teljesítés nem áll érdek</w:t>
      </w:r>
      <w:r w:rsidR="00A51D4D">
        <w:rPr>
          <w:rFonts w:ascii="Garamond" w:hAnsi="Garamond"/>
        </w:rPr>
        <w:t>ük</w:t>
      </w:r>
      <w:r w:rsidR="00D45108">
        <w:rPr>
          <w:rFonts w:ascii="Garamond" w:hAnsi="Garamond"/>
        </w:rPr>
        <w:t>ben;</w:t>
      </w:r>
    </w:p>
    <w:p w14:paraId="19C597FC" w14:textId="77777777" w:rsidR="00824E8E" w:rsidRPr="00EE2B88" w:rsidRDefault="00824E8E" w:rsidP="0064281A">
      <w:pPr>
        <w:pStyle w:val="Default"/>
        <w:widowControl w:val="0"/>
        <w:numPr>
          <w:ilvl w:val="0"/>
          <w:numId w:val="8"/>
        </w:numPr>
        <w:spacing w:line="264" w:lineRule="auto"/>
        <w:jc w:val="both"/>
        <w:rPr>
          <w:rFonts w:ascii="Garamond" w:hAnsi="Garamond"/>
        </w:rPr>
      </w:pPr>
      <w:r w:rsidRPr="00EE2B88">
        <w:rPr>
          <w:rFonts w:ascii="Garamond" w:hAnsi="Garamond"/>
        </w:rPr>
        <w:t>Vállalkozó felfüggeszti a kifizetéseit, ellene jogerősen felszámolási eljárást rendelnek el, Vállalkozó legfőbb szerve a társ</w:t>
      </w:r>
      <w:r w:rsidR="00D45108">
        <w:rPr>
          <w:rFonts w:ascii="Garamond" w:hAnsi="Garamond"/>
        </w:rPr>
        <w:t>aság végelszámolásáról határoz;</w:t>
      </w:r>
    </w:p>
    <w:p w14:paraId="4C64559E" w14:textId="77777777" w:rsidR="00824E8E" w:rsidRPr="00EE2B88" w:rsidRDefault="00824E8E" w:rsidP="0064281A">
      <w:pPr>
        <w:pStyle w:val="Default"/>
        <w:widowControl w:val="0"/>
        <w:numPr>
          <w:ilvl w:val="0"/>
          <w:numId w:val="8"/>
        </w:numPr>
        <w:spacing w:line="264" w:lineRule="auto"/>
        <w:jc w:val="both"/>
        <w:rPr>
          <w:rFonts w:ascii="Garamond" w:hAnsi="Garamond"/>
        </w:rPr>
      </w:pPr>
      <w:r w:rsidRPr="00EE2B88">
        <w:rPr>
          <w:rFonts w:ascii="Garamond" w:hAnsi="Garamond"/>
        </w:rPr>
        <w:lastRenderedPageBreak/>
        <w:t>jogszabályon alapuló felmondási vagy elállási okok fennállnak [pl.</w:t>
      </w:r>
      <w:r w:rsidR="00D45108">
        <w:rPr>
          <w:rFonts w:ascii="Garamond" w:hAnsi="Garamond"/>
        </w:rPr>
        <w:t xml:space="preserve"> Kbt. 143. § (2) (3) bekezdés];</w:t>
      </w:r>
    </w:p>
    <w:p w14:paraId="40357BA5" w14:textId="77777777" w:rsidR="00824E8E" w:rsidRPr="00EE2B88" w:rsidRDefault="00824E8E" w:rsidP="0064281A">
      <w:pPr>
        <w:pStyle w:val="Default"/>
        <w:widowControl w:val="0"/>
        <w:numPr>
          <w:ilvl w:val="0"/>
          <w:numId w:val="8"/>
        </w:numPr>
        <w:spacing w:line="264" w:lineRule="auto"/>
        <w:jc w:val="both"/>
        <w:rPr>
          <w:rFonts w:ascii="Garamond" w:hAnsi="Garamond"/>
        </w:rPr>
      </w:pPr>
      <w:r w:rsidRPr="00EE2B88">
        <w:rPr>
          <w:rFonts w:ascii="Garamond" w:hAnsi="Garamond"/>
        </w:rPr>
        <w:t>Vállalkozó hibásan teljesít és a hibát 30 nap alat</w:t>
      </w:r>
      <w:r w:rsidR="00D45108">
        <w:rPr>
          <w:rFonts w:ascii="Garamond" w:hAnsi="Garamond"/>
        </w:rPr>
        <w:t>t nem javítja ki teljes körűen;</w:t>
      </w:r>
    </w:p>
    <w:p w14:paraId="5ED53C56" w14:textId="77777777" w:rsidR="00824E8E" w:rsidRPr="00EE2B88" w:rsidRDefault="00824E8E" w:rsidP="0064281A">
      <w:pPr>
        <w:pStyle w:val="Default"/>
        <w:widowControl w:val="0"/>
        <w:numPr>
          <w:ilvl w:val="0"/>
          <w:numId w:val="8"/>
        </w:numPr>
        <w:spacing w:line="264" w:lineRule="auto"/>
        <w:jc w:val="both"/>
        <w:rPr>
          <w:rFonts w:ascii="Garamond" w:hAnsi="Garamond"/>
        </w:rPr>
      </w:pPr>
      <w:r w:rsidRPr="00EE2B88">
        <w:rPr>
          <w:rFonts w:ascii="Garamond" w:hAnsi="Garamond"/>
        </w:rPr>
        <w:t>a szerződés tárgyának használatba vételét az illetékes hatóság nem engedélyezi és ez a Vállalkozónak felróható okból következik be.</w:t>
      </w:r>
    </w:p>
    <w:p w14:paraId="35788F73" w14:textId="77777777" w:rsidR="00D45108" w:rsidRDefault="00D45108" w:rsidP="0064281A">
      <w:pPr>
        <w:suppressAutoHyphens w:val="0"/>
        <w:spacing w:line="264" w:lineRule="auto"/>
        <w:rPr>
          <w:rFonts w:ascii="Garamond" w:hAnsi="Garamond"/>
        </w:rPr>
      </w:pPr>
    </w:p>
    <w:p w14:paraId="6D24114E" w14:textId="77777777" w:rsidR="00824E8E" w:rsidRPr="00EE2B88" w:rsidRDefault="00824E8E" w:rsidP="0064281A">
      <w:pPr>
        <w:suppressAutoHyphens w:val="0"/>
        <w:spacing w:line="264" w:lineRule="auto"/>
        <w:rPr>
          <w:rFonts w:ascii="Garamond" w:hAnsi="Garamond"/>
        </w:rPr>
      </w:pPr>
      <w:r w:rsidRPr="00EE2B88">
        <w:rPr>
          <w:rFonts w:ascii="Garamond" w:hAnsi="Garamond"/>
        </w:rPr>
        <w:t>Vállalkozó jogosult a Megrendelő súlyos szerződésszegése esetén – írásbeli nyilatkozatában megjelölt felmondási idővel vagy akár azonnali hatállyal – a szerződést felmondani vagy attól elállni akár részlegesen is. Erre szolgáló oknak minősül, ha</w:t>
      </w:r>
    </w:p>
    <w:p w14:paraId="1BB8D812" w14:textId="77777777" w:rsidR="00824E8E" w:rsidRPr="00EE2B88" w:rsidRDefault="00824E8E" w:rsidP="0064281A">
      <w:pPr>
        <w:suppressAutoHyphens w:val="0"/>
        <w:spacing w:line="264" w:lineRule="auto"/>
        <w:ind w:left="709" w:hanging="567"/>
        <w:rPr>
          <w:rFonts w:ascii="Garamond" w:hAnsi="Garamond"/>
        </w:rPr>
      </w:pPr>
      <w:r w:rsidRPr="00EE2B88">
        <w:rPr>
          <w:rFonts w:ascii="Garamond" w:hAnsi="Garamond"/>
        </w:rPr>
        <w:t> </w:t>
      </w:r>
      <w:r w:rsidRPr="00EE2B88">
        <w:rPr>
          <w:rFonts w:ascii="Garamond" w:hAnsi="Garamond" w:cs="Courier New"/>
        </w:rPr>
        <w:t>-</w:t>
      </w:r>
      <w:r w:rsidRPr="00EE2B88">
        <w:rPr>
          <w:rFonts w:ascii="Garamond" w:hAnsi="Garamond"/>
        </w:rPr>
        <w:t xml:space="preserve">   </w:t>
      </w:r>
      <w:r w:rsidRPr="00EE2B88">
        <w:rPr>
          <w:rFonts w:ascii="Garamond" w:hAnsi="Garamond"/>
        </w:rPr>
        <w:tab/>
        <w:t>Megrendelő</w:t>
      </w:r>
      <w:r w:rsidR="00A51D4D">
        <w:rPr>
          <w:rFonts w:ascii="Garamond" w:hAnsi="Garamond"/>
        </w:rPr>
        <w:t>k</w:t>
      </w:r>
      <w:r w:rsidRPr="00EE2B88">
        <w:rPr>
          <w:rFonts w:ascii="Garamond" w:hAnsi="Garamond"/>
        </w:rPr>
        <w:t xml:space="preserve"> bármilyen módon megtéveszti</w:t>
      </w:r>
      <w:r w:rsidR="00A51D4D">
        <w:rPr>
          <w:rFonts w:ascii="Garamond" w:hAnsi="Garamond"/>
        </w:rPr>
        <w:t>k</w:t>
      </w:r>
      <w:r w:rsidRPr="00EE2B88">
        <w:rPr>
          <w:rFonts w:ascii="Garamond" w:hAnsi="Garamond"/>
        </w:rPr>
        <w:t xml:space="preserve"> a Vállalkozót, vagy valótlan adatot szolgáltat</w:t>
      </w:r>
      <w:r w:rsidR="00A51D4D">
        <w:rPr>
          <w:rFonts w:ascii="Garamond" w:hAnsi="Garamond"/>
        </w:rPr>
        <w:t>nak</w:t>
      </w:r>
      <w:r w:rsidRPr="00EE2B88">
        <w:rPr>
          <w:rFonts w:ascii="Garamond" w:hAnsi="Garamond"/>
        </w:rPr>
        <w:t xml:space="preserve"> és ez közvetlen vagy közvetett módon súlyosan káros hatással lehet a lényeges szerződéses kötelezettségek teljesítésére;</w:t>
      </w:r>
    </w:p>
    <w:p w14:paraId="1D45F266" w14:textId="77777777" w:rsidR="00824E8E" w:rsidRPr="00EE2B88" w:rsidRDefault="00824E8E" w:rsidP="0064281A">
      <w:pPr>
        <w:tabs>
          <w:tab w:val="num" w:pos="720"/>
        </w:tabs>
        <w:suppressAutoHyphens w:val="0"/>
        <w:spacing w:line="264" w:lineRule="auto"/>
        <w:ind w:left="709" w:hanging="567"/>
        <w:rPr>
          <w:rFonts w:ascii="Garamond" w:hAnsi="Garamond"/>
        </w:rPr>
      </w:pPr>
      <w:r w:rsidRPr="00EE2B88">
        <w:rPr>
          <w:rFonts w:ascii="Garamond" w:hAnsi="Garamond" w:cs="Courier New"/>
        </w:rPr>
        <w:t>-</w:t>
      </w:r>
      <w:r w:rsidRPr="00EE2B88">
        <w:rPr>
          <w:rFonts w:ascii="Garamond" w:hAnsi="Garamond"/>
        </w:rPr>
        <w:t xml:space="preserve">   </w:t>
      </w:r>
      <w:r w:rsidRPr="00EE2B88">
        <w:rPr>
          <w:rFonts w:ascii="Garamond" w:hAnsi="Garamond"/>
        </w:rPr>
        <w:tab/>
        <w:t>Megrendelő</w:t>
      </w:r>
      <w:r w:rsidR="00A51D4D">
        <w:rPr>
          <w:rFonts w:ascii="Garamond" w:hAnsi="Garamond"/>
        </w:rPr>
        <w:t>k</w:t>
      </w:r>
      <w:r w:rsidRPr="00EE2B88">
        <w:rPr>
          <w:rFonts w:ascii="Garamond" w:hAnsi="Garamond"/>
        </w:rPr>
        <w:t xml:space="preserve"> a jelen szerződésen alapuló kötelezettségei</w:t>
      </w:r>
      <w:r w:rsidR="00A51D4D">
        <w:rPr>
          <w:rFonts w:ascii="Garamond" w:hAnsi="Garamond"/>
        </w:rPr>
        <w:t>ke</w:t>
      </w:r>
      <w:r w:rsidRPr="00EE2B88">
        <w:rPr>
          <w:rFonts w:ascii="Garamond" w:hAnsi="Garamond"/>
        </w:rPr>
        <w:t>t olyan jelentős mértékben megszegt</w:t>
      </w:r>
      <w:r w:rsidR="00A51D4D">
        <w:rPr>
          <w:rFonts w:ascii="Garamond" w:hAnsi="Garamond"/>
        </w:rPr>
        <w:t>ék</w:t>
      </w:r>
      <w:r w:rsidRPr="00EE2B88">
        <w:rPr>
          <w:rFonts w:ascii="Garamond" w:hAnsi="Garamond"/>
        </w:rPr>
        <w:t>, hogy ennek következtében Vállalkozónak a további teljesítés nem áll érdekében;</w:t>
      </w:r>
    </w:p>
    <w:p w14:paraId="1F70EDF3" w14:textId="77777777" w:rsidR="00824E8E" w:rsidRPr="00EE2B88" w:rsidRDefault="00824E8E" w:rsidP="0064281A">
      <w:pPr>
        <w:tabs>
          <w:tab w:val="num" w:pos="720"/>
        </w:tabs>
        <w:suppressAutoHyphens w:val="0"/>
        <w:spacing w:line="264" w:lineRule="auto"/>
        <w:ind w:left="709" w:hanging="567"/>
        <w:rPr>
          <w:rFonts w:ascii="Garamond" w:hAnsi="Garamond"/>
        </w:rPr>
      </w:pPr>
      <w:r w:rsidRPr="00EE2B88">
        <w:rPr>
          <w:rFonts w:ascii="Garamond" w:hAnsi="Garamond" w:cs="Courier New"/>
        </w:rPr>
        <w:t>-</w:t>
      </w:r>
      <w:r w:rsidRPr="00EE2B88">
        <w:rPr>
          <w:rFonts w:ascii="Garamond" w:hAnsi="Garamond"/>
        </w:rPr>
        <w:t xml:space="preserve">   </w:t>
      </w:r>
      <w:r w:rsidRPr="00EE2B88">
        <w:rPr>
          <w:rFonts w:ascii="Garamond" w:hAnsi="Garamond"/>
        </w:rPr>
        <w:tab/>
        <w:t>Megrendelő</w:t>
      </w:r>
      <w:r w:rsidR="00A51D4D">
        <w:rPr>
          <w:rFonts w:ascii="Garamond" w:hAnsi="Garamond"/>
        </w:rPr>
        <w:t>k</w:t>
      </w:r>
      <w:r w:rsidRPr="00EE2B88">
        <w:rPr>
          <w:rFonts w:ascii="Garamond" w:hAnsi="Garamond"/>
        </w:rPr>
        <w:t xml:space="preserve"> fizetési kötelezettségei</w:t>
      </w:r>
      <w:r w:rsidR="00A51D4D">
        <w:rPr>
          <w:rFonts w:ascii="Garamond" w:hAnsi="Garamond"/>
        </w:rPr>
        <w:t>k</w:t>
      </w:r>
      <w:r w:rsidRPr="00EE2B88">
        <w:rPr>
          <w:rFonts w:ascii="Garamond" w:hAnsi="Garamond"/>
        </w:rPr>
        <w:t xml:space="preserve">nek </w:t>
      </w:r>
      <w:r w:rsidR="00A51D4D">
        <w:rPr>
          <w:rFonts w:ascii="Garamond" w:hAnsi="Garamond"/>
        </w:rPr>
        <w:t>6</w:t>
      </w:r>
      <w:r w:rsidRPr="00EE2B88">
        <w:rPr>
          <w:rFonts w:ascii="Garamond" w:hAnsi="Garamond"/>
        </w:rPr>
        <w:t>0 napot meghaladóan nem tesz</w:t>
      </w:r>
      <w:r w:rsidR="00A51D4D">
        <w:rPr>
          <w:rFonts w:ascii="Garamond" w:hAnsi="Garamond"/>
        </w:rPr>
        <w:t>nek</w:t>
      </w:r>
      <w:r w:rsidRPr="00EE2B88">
        <w:rPr>
          <w:rFonts w:ascii="Garamond" w:hAnsi="Garamond"/>
        </w:rPr>
        <w:t xml:space="preserve"> eleget;</w:t>
      </w:r>
    </w:p>
    <w:p w14:paraId="4A655446" w14:textId="77777777" w:rsidR="00824E8E" w:rsidRPr="00EE2B88" w:rsidRDefault="00824E8E" w:rsidP="0064281A">
      <w:pPr>
        <w:tabs>
          <w:tab w:val="num" w:pos="720"/>
        </w:tabs>
        <w:suppressAutoHyphens w:val="0"/>
        <w:spacing w:line="264" w:lineRule="auto"/>
        <w:ind w:left="709" w:hanging="567"/>
        <w:rPr>
          <w:rFonts w:ascii="Garamond" w:hAnsi="Garamond"/>
        </w:rPr>
      </w:pPr>
      <w:r w:rsidRPr="00EE2B88">
        <w:rPr>
          <w:rFonts w:ascii="Garamond" w:hAnsi="Garamond" w:cs="Courier New"/>
        </w:rPr>
        <w:t>-</w:t>
      </w:r>
      <w:r w:rsidRPr="00EE2B88">
        <w:rPr>
          <w:rFonts w:ascii="Garamond" w:hAnsi="Garamond"/>
        </w:rPr>
        <w:t xml:space="preserve">   </w:t>
      </w:r>
      <w:r w:rsidRPr="00EE2B88">
        <w:rPr>
          <w:rFonts w:ascii="Garamond" w:hAnsi="Garamond"/>
        </w:rPr>
        <w:tab/>
        <w:t>Megrendelő</w:t>
      </w:r>
      <w:r w:rsidR="00A51D4D">
        <w:rPr>
          <w:rFonts w:ascii="Garamond" w:hAnsi="Garamond"/>
        </w:rPr>
        <w:t>k</w:t>
      </w:r>
      <w:r w:rsidRPr="00EE2B88">
        <w:rPr>
          <w:rFonts w:ascii="Garamond" w:hAnsi="Garamond"/>
        </w:rPr>
        <w:t xml:space="preserve"> felfüggeszti</w:t>
      </w:r>
      <w:r w:rsidR="00A51D4D">
        <w:rPr>
          <w:rFonts w:ascii="Garamond" w:hAnsi="Garamond"/>
        </w:rPr>
        <w:t>k a kifizetés</w:t>
      </w:r>
      <w:r w:rsidRPr="00EE2B88">
        <w:rPr>
          <w:rFonts w:ascii="Garamond" w:hAnsi="Garamond"/>
        </w:rPr>
        <w:t xml:space="preserve">t, </w:t>
      </w:r>
      <w:r w:rsidR="00A51D4D">
        <w:rPr>
          <w:rFonts w:ascii="Garamond" w:hAnsi="Garamond"/>
        </w:rPr>
        <w:t>bármelyikük ellen</w:t>
      </w:r>
      <w:r w:rsidRPr="00EE2B88">
        <w:rPr>
          <w:rFonts w:ascii="Garamond" w:hAnsi="Garamond"/>
        </w:rPr>
        <w:t xml:space="preserve"> jogerősen fel</w:t>
      </w:r>
      <w:r w:rsidR="00A51D4D">
        <w:rPr>
          <w:rFonts w:ascii="Garamond" w:hAnsi="Garamond"/>
        </w:rPr>
        <w:t>számolási eljárást rendelnek el</w:t>
      </w:r>
      <w:r w:rsidRPr="00EE2B88">
        <w:rPr>
          <w:rFonts w:ascii="Garamond" w:hAnsi="Garamond"/>
        </w:rPr>
        <w:t>.</w:t>
      </w:r>
    </w:p>
    <w:p w14:paraId="2C5EE8D5" w14:textId="77777777" w:rsidR="00D45108" w:rsidRDefault="00D45108" w:rsidP="0064281A">
      <w:pPr>
        <w:suppressAutoHyphens w:val="0"/>
        <w:spacing w:line="264" w:lineRule="auto"/>
        <w:rPr>
          <w:rFonts w:ascii="Garamond" w:hAnsi="Garamond"/>
        </w:rPr>
      </w:pPr>
    </w:p>
    <w:p w14:paraId="50170054" w14:textId="77777777" w:rsidR="00824E8E" w:rsidRPr="00EE2B88" w:rsidRDefault="00824E8E" w:rsidP="0064281A">
      <w:pPr>
        <w:suppressAutoHyphens w:val="0"/>
        <w:spacing w:line="264" w:lineRule="auto"/>
        <w:rPr>
          <w:rFonts w:ascii="Garamond" w:hAnsi="Garamond"/>
        </w:rPr>
      </w:pPr>
      <w:r w:rsidRPr="00EE2B88">
        <w:rPr>
          <w:rFonts w:ascii="Garamond" w:hAnsi="Garamond"/>
        </w:rPr>
        <w:t>A felmondási idő – amennyiben a felmondás nem azonnali hatályú – kezdő időpontja az erről szóló értesítés kézhezvételének napja, legrövidebb időtartama pedig 15 nap, vagy a Kbt. 143 § (3) bekezdésében megjelölt esetekben azon időtartam, mely lehetővé teszi, hogy a Megrendelő</w:t>
      </w:r>
      <w:r w:rsidR="00A51D4D">
        <w:rPr>
          <w:rFonts w:ascii="Garamond" w:hAnsi="Garamond"/>
        </w:rPr>
        <w:t>k</w:t>
      </w:r>
      <w:r w:rsidRPr="00EE2B88">
        <w:rPr>
          <w:rFonts w:ascii="Garamond" w:hAnsi="Garamond"/>
        </w:rPr>
        <w:t xml:space="preserve"> a szerződéssel érintett feladata</w:t>
      </w:r>
      <w:r w:rsidR="00A51D4D">
        <w:rPr>
          <w:rFonts w:ascii="Garamond" w:hAnsi="Garamond"/>
        </w:rPr>
        <w:t>ik</w:t>
      </w:r>
      <w:r w:rsidRPr="00EE2B88">
        <w:rPr>
          <w:rFonts w:ascii="Garamond" w:hAnsi="Garamond"/>
        </w:rPr>
        <w:t xml:space="preserve"> ellátásáról gondoskodni tud</w:t>
      </w:r>
      <w:r w:rsidR="00A51D4D">
        <w:rPr>
          <w:rFonts w:ascii="Garamond" w:hAnsi="Garamond"/>
        </w:rPr>
        <w:t>janak</w:t>
      </w:r>
      <w:r w:rsidRPr="00EE2B88">
        <w:rPr>
          <w:rFonts w:ascii="Garamond" w:hAnsi="Garamond"/>
        </w:rPr>
        <w:t>. Felek rögzítik, hogy az adott Fél a felmondást, elállást közlő levélben köteles megjelölni, hogy azonnali hatállyal vagy felmondási idő közbeiktatásával kívánja a szerződést megszüntetni. A szerződés felmondása, vagy az attól való elállási jog gyakorlása csak írásban érvényes.</w:t>
      </w:r>
    </w:p>
    <w:p w14:paraId="1D748543" w14:textId="77777777" w:rsidR="00824E8E" w:rsidRPr="00EE2B88" w:rsidRDefault="00824E8E" w:rsidP="0064281A">
      <w:pPr>
        <w:suppressAutoHyphens w:val="0"/>
        <w:spacing w:line="264" w:lineRule="auto"/>
        <w:rPr>
          <w:rFonts w:ascii="Garamond" w:hAnsi="Garamond"/>
        </w:rPr>
      </w:pPr>
    </w:p>
    <w:p w14:paraId="1A2920A7"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rPr>
        <w:t>Amennyiben a Szerződés annak teljes körű teljesítése nélkül szűnik meg, úgy Felek kötelesek az elszámolás érdekében egymással szembeni igényeiket haladéktalanul felmérni és egyeztetést kezdeményezni. Felek megállapodnak, hogy az egyeztetések során független szakértőt vonnak be, amennyiben az elszámolási összeget nem tudják kölcsönösen elfogadni. Vállalkozó kijelenti, hogy a független szakértő számára üzleti könyveibe, szerződéseibe betekintést enged a jel</w:t>
      </w:r>
      <w:r w:rsidR="00D45108">
        <w:rPr>
          <w:rFonts w:ascii="Garamond" w:hAnsi="Garamond"/>
        </w:rPr>
        <w:t>en Szerződéssel összefüggésben.</w:t>
      </w:r>
    </w:p>
    <w:p w14:paraId="36D65AD2" w14:textId="77777777" w:rsidR="00824E8E" w:rsidRDefault="00824E8E" w:rsidP="00D45108">
      <w:pPr>
        <w:pStyle w:val="Default"/>
        <w:widowControl w:val="0"/>
        <w:spacing w:line="264" w:lineRule="auto"/>
        <w:jc w:val="both"/>
        <w:rPr>
          <w:rFonts w:ascii="Garamond" w:hAnsi="Garamond"/>
        </w:rPr>
      </w:pPr>
    </w:p>
    <w:p w14:paraId="5866EDF3" w14:textId="77777777" w:rsidR="0064281A" w:rsidRPr="00EE2B88" w:rsidRDefault="0064281A" w:rsidP="00D45108">
      <w:pPr>
        <w:pStyle w:val="Default"/>
        <w:widowControl w:val="0"/>
        <w:spacing w:line="264" w:lineRule="auto"/>
        <w:jc w:val="both"/>
        <w:rPr>
          <w:rFonts w:ascii="Garamond" w:hAnsi="Garamond"/>
        </w:rPr>
      </w:pPr>
    </w:p>
    <w:p w14:paraId="7FC35DF0" w14:textId="77777777" w:rsidR="00824E8E" w:rsidRPr="00EE2B88" w:rsidRDefault="00824E8E" w:rsidP="0064281A">
      <w:pPr>
        <w:pStyle w:val="Default"/>
        <w:widowControl w:val="0"/>
        <w:spacing w:line="264" w:lineRule="auto"/>
        <w:jc w:val="center"/>
        <w:rPr>
          <w:rFonts w:ascii="Garamond" w:hAnsi="Garamond"/>
          <w:b/>
          <w:bCs/>
        </w:rPr>
      </w:pPr>
      <w:r w:rsidRPr="00EE2B88">
        <w:rPr>
          <w:rFonts w:ascii="Garamond" w:hAnsi="Garamond"/>
          <w:b/>
          <w:bCs/>
        </w:rPr>
        <w:t>XX. KIMENTETT KÉSEDELEM</w:t>
      </w:r>
    </w:p>
    <w:p w14:paraId="04F7B827" w14:textId="77777777" w:rsidR="00824E8E" w:rsidRPr="00EE2B88" w:rsidRDefault="00824E8E" w:rsidP="0064281A">
      <w:pPr>
        <w:pStyle w:val="Default"/>
        <w:widowControl w:val="0"/>
        <w:spacing w:line="264" w:lineRule="auto"/>
        <w:rPr>
          <w:rFonts w:ascii="Garamond" w:hAnsi="Garamond"/>
        </w:rPr>
      </w:pPr>
    </w:p>
    <w:p w14:paraId="2E605C4D"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1. </w:t>
      </w:r>
      <w:r w:rsidRPr="00EE2B88">
        <w:rPr>
          <w:rFonts w:ascii="Garamond" w:hAnsi="Garamond"/>
        </w:rPr>
        <w:t>Ha a teljesítési határidő kapcsán a Vállalkozó, mint kötelezett késedelembe esik [Ptk. 6.153. §], úgy késedelmét kimentheti, ám a közreműködőiért felel a Ptk. 6:148. § szerint. A teljesítési határidőkbe nem számít be a bizonyíthatóan a Vállalkozó ellenőrzési körén kívül bekövetkezett körülmények elhárításának időtartama, amennyiben az adott körülmény elkerülése a Vállalkozótól a leggondosabb eljá</w:t>
      </w:r>
      <w:r w:rsidR="00D45108">
        <w:rPr>
          <w:rFonts w:ascii="Garamond" w:hAnsi="Garamond"/>
        </w:rPr>
        <w:t>rás mellett sem volt elvárható.</w:t>
      </w:r>
    </w:p>
    <w:p w14:paraId="41C1CF4A" w14:textId="77777777" w:rsidR="00D45108" w:rsidRPr="00EE2B88" w:rsidRDefault="00D45108" w:rsidP="0064281A">
      <w:pPr>
        <w:pStyle w:val="Default"/>
        <w:widowControl w:val="0"/>
        <w:spacing w:line="264" w:lineRule="auto"/>
        <w:jc w:val="both"/>
        <w:rPr>
          <w:rFonts w:ascii="Garamond" w:hAnsi="Garamond"/>
        </w:rPr>
      </w:pPr>
    </w:p>
    <w:p w14:paraId="433A1124"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2. </w:t>
      </w:r>
      <w:r w:rsidRPr="00EE2B88">
        <w:rPr>
          <w:rFonts w:ascii="Garamond" w:hAnsi="Garamond"/>
        </w:rPr>
        <w:t>Ilyen körülménynek minősül a szerződés megkötésekor előre nem látható olyan körülmény vagy esemény, amelyért a Vállalkozó bizonyíthatóan nem felelős, és amely a szerződés határidőben történő teljesítését megakadályozza, így különösen</w:t>
      </w:r>
      <w:r w:rsidR="00BD73C5">
        <w:rPr>
          <w:rFonts w:ascii="Garamond" w:hAnsi="Garamond"/>
        </w:rPr>
        <w:t>,</w:t>
      </w:r>
      <w:r w:rsidRPr="00EE2B88">
        <w:rPr>
          <w:rFonts w:ascii="Garamond" w:hAnsi="Garamond"/>
        </w:rPr>
        <w:t xml:space="preserve"> ha a késedelem oka a Megrendelő</w:t>
      </w:r>
      <w:r w:rsidR="00BD73C5">
        <w:rPr>
          <w:rFonts w:ascii="Garamond" w:hAnsi="Garamond"/>
        </w:rPr>
        <w:t>k</w:t>
      </w:r>
      <w:r w:rsidRPr="00EE2B88">
        <w:rPr>
          <w:rFonts w:ascii="Garamond" w:hAnsi="Garamond"/>
        </w:rPr>
        <w:t xml:space="preserve"> közbenső szerződésszegése [Ptk. 6:150. §]; a késedelem oka a Megrendelő</w:t>
      </w:r>
      <w:r w:rsidR="00BD73C5">
        <w:rPr>
          <w:rFonts w:ascii="Garamond" w:hAnsi="Garamond"/>
        </w:rPr>
        <w:t>k</w:t>
      </w:r>
      <w:r w:rsidRPr="00EE2B88">
        <w:rPr>
          <w:rFonts w:ascii="Garamond" w:hAnsi="Garamond"/>
        </w:rPr>
        <w:t>, mint jogosult</w:t>
      </w:r>
      <w:r w:rsidR="00BD73C5">
        <w:rPr>
          <w:rFonts w:ascii="Garamond" w:hAnsi="Garamond"/>
        </w:rPr>
        <w:t>ak</w:t>
      </w:r>
      <w:r w:rsidRPr="00EE2B88">
        <w:rPr>
          <w:rFonts w:ascii="Garamond" w:hAnsi="Garamond"/>
        </w:rPr>
        <w:t xml:space="preserve"> átvételi </w:t>
      </w:r>
      <w:r w:rsidRPr="00EE2B88">
        <w:rPr>
          <w:rFonts w:ascii="Garamond" w:hAnsi="Garamond"/>
        </w:rPr>
        <w:lastRenderedPageBreak/>
        <w:t>késedelme [Ptk. 6:156. §]; a késedelem oka a Vállalkozótól független és a megvalósításában a Megrendelő</w:t>
      </w:r>
      <w:r w:rsidR="00BD73C5">
        <w:rPr>
          <w:rFonts w:ascii="Garamond" w:hAnsi="Garamond"/>
        </w:rPr>
        <w:t>kk</w:t>
      </w:r>
      <w:r w:rsidRPr="00EE2B88">
        <w:rPr>
          <w:rFonts w:ascii="Garamond" w:hAnsi="Garamond"/>
        </w:rPr>
        <w:t>el létesített jogviszony alapján – esetlegesen – részt vevő harmadik személyek olyan magatartása, amely a Vállalkozó határidőben történő teljesítését</w:t>
      </w:r>
      <w:r w:rsidR="00D45108">
        <w:rPr>
          <w:rFonts w:ascii="Garamond" w:hAnsi="Garamond"/>
        </w:rPr>
        <w:t xml:space="preserve"> késlelteti.</w:t>
      </w:r>
    </w:p>
    <w:p w14:paraId="25B061F4" w14:textId="77777777" w:rsidR="00D45108" w:rsidRPr="00EE2B88" w:rsidRDefault="00D45108" w:rsidP="0064281A">
      <w:pPr>
        <w:pStyle w:val="Default"/>
        <w:widowControl w:val="0"/>
        <w:spacing w:line="264" w:lineRule="auto"/>
        <w:jc w:val="both"/>
        <w:rPr>
          <w:rFonts w:ascii="Garamond" w:hAnsi="Garamond"/>
        </w:rPr>
      </w:pPr>
    </w:p>
    <w:p w14:paraId="7AAA993D"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3. </w:t>
      </w:r>
      <w:r w:rsidRPr="00EE2B88">
        <w:rPr>
          <w:rFonts w:ascii="Garamond" w:hAnsi="Garamond"/>
        </w:rPr>
        <w:t>Vállalkozónak legkésőbb a tudomásszerzést követő napon, hitelt érdemlő módon tájékoztatnia kell a Megrendelő</w:t>
      </w:r>
      <w:r w:rsidR="00BD73C5">
        <w:rPr>
          <w:rFonts w:ascii="Garamond" w:hAnsi="Garamond"/>
        </w:rPr>
        <w:t>ke</w:t>
      </w:r>
      <w:r w:rsidRPr="00EE2B88">
        <w:rPr>
          <w:rFonts w:ascii="Garamond" w:hAnsi="Garamond"/>
        </w:rPr>
        <w:t>t a kimentett késedelemre okot ad</w:t>
      </w:r>
      <w:r w:rsidR="00D45108">
        <w:rPr>
          <w:rFonts w:ascii="Garamond" w:hAnsi="Garamond"/>
        </w:rPr>
        <w:t>ó körülményről vagy eseményről.</w:t>
      </w:r>
    </w:p>
    <w:p w14:paraId="7DC5C3ED" w14:textId="77777777" w:rsidR="00D45108" w:rsidRDefault="00D45108" w:rsidP="0064281A">
      <w:pPr>
        <w:pStyle w:val="Default"/>
        <w:widowControl w:val="0"/>
        <w:spacing w:line="264" w:lineRule="auto"/>
        <w:jc w:val="both"/>
        <w:rPr>
          <w:rFonts w:ascii="Garamond" w:hAnsi="Garamond"/>
          <w:b/>
          <w:bCs/>
        </w:rPr>
      </w:pPr>
    </w:p>
    <w:p w14:paraId="26FA4439"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4. </w:t>
      </w:r>
      <w:r w:rsidRPr="00EE2B88">
        <w:rPr>
          <w:rFonts w:ascii="Garamond" w:hAnsi="Garamond"/>
        </w:rPr>
        <w:t>Kimentett késedelem esetén a teljesítési határidő a kimentett késedelem időtartamával automatikusan módosul, bár Felek kötelessége minden ésszerű intézkedést megtenni a bekövetkező késedelem elhárítása, ille</w:t>
      </w:r>
      <w:r w:rsidR="00D45108">
        <w:rPr>
          <w:rFonts w:ascii="Garamond" w:hAnsi="Garamond"/>
        </w:rPr>
        <w:t>tőleg minimalizálása érdekében.</w:t>
      </w:r>
    </w:p>
    <w:p w14:paraId="6A18128D" w14:textId="77777777" w:rsidR="00D45108" w:rsidRDefault="00D45108" w:rsidP="0064281A">
      <w:pPr>
        <w:pStyle w:val="Default"/>
        <w:widowControl w:val="0"/>
        <w:spacing w:line="264" w:lineRule="auto"/>
        <w:jc w:val="both"/>
        <w:rPr>
          <w:rFonts w:ascii="Garamond" w:hAnsi="Garamond"/>
          <w:b/>
          <w:bCs/>
        </w:rPr>
      </w:pPr>
    </w:p>
    <w:p w14:paraId="388C8EE1"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5. </w:t>
      </w:r>
      <w:r w:rsidRPr="00EE2B88">
        <w:rPr>
          <w:rFonts w:ascii="Garamond" w:hAnsi="Garamond"/>
        </w:rPr>
        <w:t>Felek megállapodnak, hogy a Megrendelő</w:t>
      </w:r>
      <w:r w:rsidR="00BD73C5">
        <w:rPr>
          <w:rFonts w:ascii="Garamond" w:hAnsi="Garamond"/>
        </w:rPr>
        <w:t>ke</w:t>
      </w:r>
      <w:r w:rsidRPr="00EE2B88">
        <w:rPr>
          <w:rFonts w:ascii="Garamond" w:hAnsi="Garamond"/>
        </w:rPr>
        <w:t>t a kimentett késedelem esetén annak jogkövetkezményén túl egyéb kártérítési kötelezettség nem terheli, kivéve</w:t>
      </w:r>
      <w:r w:rsidR="00BD73C5">
        <w:rPr>
          <w:rFonts w:ascii="Garamond" w:hAnsi="Garamond"/>
        </w:rPr>
        <w:t>,</w:t>
      </w:r>
      <w:r w:rsidRPr="00EE2B88">
        <w:rPr>
          <w:rFonts w:ascii="Garamond" w:hAnsi="Garamond"/>
        </w:rPr>
        <w:t xml:space="preserve"> ha a Megrendelő</w:t>
      </w:r>
      <w:r w:rsidR="00BD73C5">
        <w:rPr>
          <w:rFonts w:ascii="Garamond" w:hAnsi="Garamond"/>
        </w:rPr>
        <w:t>k</w:t>
      </w:r>
      <w:r w:rsidRPr="00EE2B88">
        <w:rPr>
          <w:rFonts w:ascii="Garamond" w:hAnsi="Garamond"/>
        </w:rPr>
        <w:t xml:space="preserve"> közbenső szerző</w:t>
      </w:r>
      <w:r w:rsidR="00D45108">
        <w:rPr>
          <w:rFonts w:ascii="Garamond" w:hAnsi="Garamond"/>
        </w:rPr>
        <w:t>désszegése szándékosan történt.</w:t>
      </w:r>
    </w:p>
    <w:p w14:paraId="0352178C" w14:textId="77777777" w:rsidR="00824E8E" w:rsidRPr="00EE2B88" w:rsidRDefault="00824E8E" w:rsidP="00D45108">
      <w:pPr>
        <w:pStyle w:val="Default"/>
        <w:widowControl w:val="0"/>
        <w:spacing w:line="264" w:lineRule="auto"/>
        <w:jc w:val="both"/>
        <w:rPr>
          <w:rFonts w:ascii="Garamond" w:hAnsi="Garamond"/>
        </w:rPr>
      </w:pPr>
    </w:p>
    <w:p w14:paraId="7F5E061C" w14:textId="77777777" w:rsidR="00824E8E" w:rsidRPr="00EE2B88" w:rsidRDefault="00824E8E" w:rsidP="00D45108">
      <w:pPr>
        <w:pStyle w:val="Default"/>
        <w:widowControl w:val="0"/>
        <w:spacing w:line="264" w:lineRule="auto"/>
        <w:jc w:val="both"/>
        <w:rPr>
          <w:rFonts w:ascii="Garamond" w:hAnsi="Garamond"/>
        </w:rPr>
      </w:pPr>
    </w:p>
    <w:p w14:paraId="551D5F7A" w14:textId="77777777" w:rsidR="00824E8E" w:rsidRPr="00EE2B88" w:rsidRDefault="00824E8E" w:rsidP="0064281A">
      <w:pPr>
        <w:pStyle w:val="Default"/>
        <w:widowControl w:val="0"/>
        <w:spacing w:line="264" w:lineRule="auto"/>
        <w:jc w:val="center"/>
        <w:rPr>
          <w:rFonts w:ascii="Garamond" w:hAnsi="Garamond"/>
          <w:b/>
          <w:bCs/>
        </w:rPr>
      </w:pPr>
      <w:r>
        <w:rPr>
          <w:rFonts w:ascii="Garamond" w:hAnsi="Garamond"/>
          <w:b/>
          <w:bCs/>
        </w:rPr>
        <w:t>XXI</w:t>
      </w:r>
      <w:r w:rsidRPr="00EE2B88">
        <w:rPr>
          <w:rFonts w:ascii="Garamond" w:hAnsi="Garamond"/>
          <w:b/>
          <w:bCs/>
        </w:rPr>
        <w:t>. A SZERZŐDÉS MÓDOSÍTÁSA</w:t>
      </w:r>
    </w:p>
    <w:p w14:paraId="62E4AD1A" w14:textId="77777777" w:rsidR="00824E8E" w:rsidRPr="00EE2B88" w:rsidRDefault="00824E8E" w:rsidP="0064281A">
      <w:pPr>
        <w:pStyle w:val="Default"/>
        <w:widowControl w:val="0"/>
        <w:spacing w:line="264" w:lineRule="auto"/>
        <w:jc w:val="both"/>
        <w:rPr>
          <w:rFonts w:ascii="Garamond" w:hAnsi="Garamond"/>
        </w:rPr>
      </w:pPr>
    </w:p>
    <w:p w14:paraId="79D199DB"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1. </w:t>
      </w:r>
      <w:r w:rsidRPr="00EE2B88">
        <w:rPr>
          <w:rFonts w:ascii="Garamond" w:hAnsi="Garamond"/>
        </w:rPr>
        <w:t>Jelen szerződésben szabályozottakat csak írásban (papír alapú dokumentum), Felek cégszer</w:t>
      </w:r>
      <w:r w:rsidR="00D45108">
        <w:rPr>
          <w:rFonts w:ascii="Garamond" w:hAnsi="Garamond"/>
        </w:rPr>
        <w:t>ű aláírásával lehet módosítani.</w:t>
      </w:r>
    </w:p>
    <w:p w14:paraId="79085779" w14:textId="77777777" w:rsidR="0064281A" w:rsidRPr="00EE2B88" w:rsidRDefault="0064281A" w:rsidP="0064281A">
      <w:pPr>
        <w:pStyle w:val="Default"/>
        <w:widowControl w:val="0"/>
        <w:spacing w:line="264" w:lineRule="auto"/>
        <w:jc w:val="both"/>
        <w:rPr>
          <w:rFonts w:ascii="Garamond" w:hAnsi="Garamond"/>
        </w:rPr>
      </w:pPr>
    </w:p>
    <w:p w14:paraId="5010B2F8"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2. </w:t>
      </w:r>
      <w:r w:rsidRPr="00EE2B88">
        <w:rPr>
          <w:rFonts w:ascii="Garamond" w:hAnsi="Garamond"/>
        </w:rPr>
        <w:t>Jelent szerződést a Kbt. előírásainak megfelelően, a közbeszerzési eljárás alapján megkötött szerződések módosítására vonatkozó szabályok</w:t>
      </w:r>
      <w:r w:rsidR="00D45108">
        <w:rPr>
          <w:rFonts w:ascii="Garamond" w:hAnsi="Garamond"/>
        </w:rPr>
        <w:t xml:space="preserve"> betartásával lehet módosítani.</w:t>
      </w:r>
    </w:p>
    <w:p w14:paraId="2BAEB13B" w14:textId="77777777" w:rsidR="00824E8E" w:rsidRPr="00EE2B88" w:rsidRDefault="00824E8E" w:rsidP="0064281A">
      <w:pPr>
        <w:pStyle w:val="Default"/>
        <w:widowControl w:val="0"/>
        <w:spacing w:line="264" w:lineRule="auto"/>
        <w:jc w:val="both"/>
        <w:rPr>
          <w:rFonts w:ascii="Garamond" w:hAnsi="Garamond"/>
        </w:rPr>
      </w:pPr>
    </w:p>
    <w:p w14:paraId="67D1F5CE" w14:textId="77777777" w:rsidR="00824E8E" w:rsidRDefault="00824E8E" w:rsidP="0064281A">
      <w:pPr>
        <w:pStyle w:val="Szvegtrzs"/>
        <w:suppressAutoHyphens w:val="0"/>
        <w:spacing w:line="264" w:lineRule="auto"/>
        <w:rPr>
          <w:rFonts w:ascii="Garamond" w:hAnsi="Garamond"/>
        </w:rPr>
      </w:pPr>
      <w:r w:rsidRPr="00EE2B88">
        <w:rPr>
          <w:rFonts w:ascii="Garamond" w:hAnsi="Garamond"/>
          <w:b/>
          <w:sz w:val="24"/>
          <w:szCs w:val="24"/>
        </w:rPr>
        <w:t>3.</w:t>
      </w:r>
      <w:r w:rsidRPr="00EE2B88">
        <w:rPr>
          <w:rFonts w:ascii="Garamond" w:hAnsi="Garamond"/>
          <w:sz w:val="24"/>
          <w:szCs w:val="24"/>
        </w:rPr>
        <w:t xml:space="preserve"> </w:t>
      </w:r>
      <w:r w:rsidRPr="00325F37">
        <w:rPr>
          <w:rFonts w:ascii="Garamond" w:eastAsia="Calibri" w:hAnsi="Garamond" w:cs="Arial"/>
          <w:color w:val="000000"/>
          <w:sz w:val="24"/>
          <w:szCs w:val="24"/>
        </w:rPr>
        <w:t>Felek e helyütt is rögzítik, hogy a Kbt. 142. § (3) bekezdésébe ütköző szerződésmódosítás semmisnek minősül.</w:t>
      </w:r>
    </w:p>
    <w:p w14:paraId="7CCFC3B6" w14:textId="77777777" w:rsidR="00325F37" w:rsidRPr="00EE2B88" w:rsidRDefault="00325F37" w:rsidP="0064281A">
      <w:pPr>
        <w:pStyle w:val="Szvegtrzs"/>
        <w:suppressAutoHyphens w:val="0"/>
        <w:spacing w:line="264" w:lineRule="auto"/>
        <w:rPr>
          <w:rFonts w:ascii="Garamond" w:hAnsi="Garamond"/>
        </w:rPr>
      </w:pPr>
    </w:p>
    <w:p w14:paraId="49942231" w14:textId="77777777" w:rsidR="00824E8E" w:rsidRPr="00EE2B88" w:rsidRDefault="00325F37" w:rsidP="0064281A">
      <w:pPr>
        <w:pStyle w:val="Default"/>
        <w:widowControl w:val="0"/>
        <w:spacing w:line="264" w:lineRule="auto"/>
        <w:jc w:val="both"/>
        <w:rPr>
          <w:rFonts w:ascii="Garamond" w:hAnsi="Garamond"/>
        </w:rPr>
      </w:pPr>
      <w:r>
        <w:rPr>
          <w:rFonts w:ascii="Garamond" w:hAnsi="Garamond"/>
          <w:b/>
          <w:bCs/>
        </w:rPr>
        <w:t>4</w:t>
      </w:r>
      <w:r w:rsidR="00824E8E" w:rsidRPr="00EE2B88">
        <w:rPr>
          <w:rFonts w:ascii="Garamond" w:hAnsi="Garamond"/>
          <w:b/>
          <w:bCs/>
        </w:rPr>
        <w:t xml:space="preserve">. </w:t>
      </w:r>
      <w:r w:rsidR="00824E8E" w:rsidRPr="00EE2B88">
        <w:rPr>
          <w:rFonts w:ascii="Garamond" w:hAnsi="Garamond"/>
        </w:rPr>
        <w:t>Vállalkozó tudomással bír a szerződésmódosítás jogszerűségének Közbeszerzési Hatóság által végzett, 308/2015. (X.27.) Kormányre</w:t>
      </w:r>
      <w:r w:rsidR="00D45108">
        <w:rPr>
          <w:rFonts w:ascii="Garamond" w:hAnsi="Garamond"/>
        </w:rPr>
        <w:t>ndelet szerinti ellenőrzéséről.</w:t>
      </w:r>
    </w:p>
    <w:p w14:paraId="52F07C0E" w14:textId="77777777" w:rsidR="00824E8E" w:rsidRPr="00EE2B88" w:rsidRDefault="00824E8E" w:rsidP="0064281A">
      <w:pPr>
        <w:pStyle w:val="Default"/>
        <w:widowControl w:val="0"/>
        <w:spacing w:line="264" w:lineRule="auto"/>
        <w:jc w:val="both"/>
        <w:rPr>
          <w:rFonts w:ascii="Garamond" w:hAnsi="Garamond"/>
        </w:rPr>
      </w:pPr>
    </w:p>
    <w:p w14:paraId="6ED3FF26" w14:textId="77777777" w:rsidR="00824E8E" w:rsidRPr="00EE2B88" w:rsidRDefault="00824E8E" w:rsidP="0064281A">
      <w:pPr>
        <w:pStyle w:val="Default"/>
        <w:widowControl w:val="0"/>
        <w:spacing w:line="264" w:lineRule="auto"/>
        <w:jc w:val="both"/>
        <w:rPr>
          <w:rFonts w:ascii="Garamond" w:hAnsi="Garamond"/>
        </w:rPr>
      </w:pPr>
    </w:p>
    <w:p w14:paraId="55F03B61" w14:textId="77777777" w:rsidR="00824E8E" w:rsidRPr="00EE2B88" w:rsidRDefault="00824E8E" w:rsidP="0064281A">
      <w:pPr>
        <w:pStyle w:val="Default"/>
        <w:widowControl w:val="0"/>
        <w:spacing w:line="264" w:lineRule="auto"/>
        <w:jc w:val="center"/>
        <w:rPr>
          <w:rFonts w:ascii="Garamond" w:hAnsi="Garamond"/>
          <w:b/>
          <w:bCs/>
        </w:rPr>
      </w:pPr>
      <w:r>
        <w:rPr>
          <w:rFonts w:ascii="Garamond" w:hAnsi="Garamond"/>
          <w:b/>
          <w:bCs/>
        </w:rPr>
        <w:t>XXI</w:t>
      </w:r>
      <w:r w:rsidRPr="00EE2B88">
        <w:rPr>
          <w:rFonts w:ascii="Garamond" w:hAnsi="Garamond"/>
          <w:b/>
          <w:bCs/>
        </w:rPr>
        <w:t>I. VEGYES RENDELKEZÉSEK</w:t>
      </w:r>
    </w:p>
    <w:p w14:paraId="7C22EBB3" w14:textId="77777777" w:rsidR="00824E8E" w:rsidRPr="00EE2B88" w:rsidRDefault="00824E8E" w:rsidP="0064281A">
      <w:pPr>
        <w:pStyle w:val="Default"/>
        <w:widowControl w:val="0"/>
        <w:spacing w:line="264" w:lineRule="auto"/>
        <w:jc w:val="both"/>
        <w:rPr>
          <w:rFonts w:ascii="Garamond" w:hAnsi="Garamond"/>
        </w:rPr>
      </w:pPr>
    </w:p>
    <w:p w14:paraId="62B92EB5"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1. A szerződés teljesítésében részt vevőkre vonatkozó szabályok megsértése: </w:t>
      </w:r>
      <w:r w:rsidRPr="00EE2B88">
        <w:rPr>
          <w:rFonts w:ascii="Garamond" w:hAnsi="Garamond"/>
        </w:rPr>
        <w:t>Ha a szerződés teljesítésében részt vevőkre vonatkozó szabályok [Kbt. 138. §- 140. §] Vállalkozó általi be nem tartása okán a Megrendelő</w:t>
      </w:r>
      <w:r w:rsidR="00325F37">
        <w:rPr>
          <w:rFonts w:ascii="Garamond" w:hAnsi="Garamond"/>
        </w:rPr>
        <w:t>ke</w:t>
      </w:r>
      <w:r w:rsidRPr="00EE2B88">
        <w:rPr>
          <w:rFonts w:ascii="Garamond" w:hAnsi="Garamond"/>
        </w:rPr>
        <w:t>t hátrány éri – ide értve a bírságot, elvonást, visszafizetést), úgy a teljes vagyoni hátrányt kárként kö</w:t>
      </w:r>
      <w:r w:rsidR="00D45108">
        <w:rPr>
          <w:rFonts w:ascii="Garamond" w:hAnsi="Garamond"/>
        </w:rPr>
        <w:t>teles megtéríteni a Vállalkozó.</w:t>
      </w:r>
    </w:p>
    <w:p w14:paraId="7541B92E" w14:textId="77777777" w:rsidR="0064281A" w:rsidRPr="00EE2B88" w:rsidRDefault="0064281A" w:rsidP="0064281A">
      <w:pPr>
        <w:pStyle w:val="Default"/>
        <w:widowControl w:val="0"/>
        <w:spacing w:line="264" w:lineRule="auto"/>
        <w:jc w:val="both"/>
        <w:rPr>
          <w:rFonts w:ascii="Garamond" w:hAnsi="Garamond"/>
        </w:rPr>
      </w:pPr>
    </w:p>
    <w:p w14:paraId="756A1B55"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2. A közpénzekkel való felelős gazdálkodás elvének érvényesítése a szerződés teljesítése során: </w:t>
      </w:r>
      <w:r w:rsidRPr="00EE2B88">
        <w:rPr>
          <w:rFonts w:ascii="Garamond" w:hAnsi="Garamond"/>
        </w:rPr>
        <w:t>Felek rögzítik, hogy a Megrendelő</w:t>
      </w:r>
      <w:r w:rsidR="00325F37">
        <w:rPr>
          <w:rFonts w:ascii="Garamond" w:hAnsi="Garamond"/>
        </w:rPr>
        <w:t>ke</w:t>
      </w:r>
      <w:r w:rsidRPr="00EE2B88">
        <w:rPr>
          <w:rFonts w:ascii="Garamond" w:hAnsi="Garamond"/>
        </w:rPr>
        <w:t>t a Kbt. 142. §-ban foglaltak kapcsán ellenőrzési kötelezettség terheli, továbbá köteles az ezen jogszabályi rendelkezés teljesítéséhez szükséges adatokat kezelni, a Kbt. 142. § (5) és (6) bekezdése szerinti bejelentés kapcsán a Közbeszerzési Hatóság részére adatokat továbbítani. Vállalko</w:t>
      </w:r>
      <w:r w:rsidR="00D45108">
        <w:rPr>
          <w:rFonts w:ascii="Garamond" w:hAnsi="Garamond"/>
        </w:rPr>
        <w:t>zó a fentieket tudomásul veszi.</w:t>
      </w:r>
    </w:p>
    <w:p w14:paraId="02A79560" w14:textId="77777777" w:rsidR="00D45108" w:rsidRPr="00EE2B88" w:rsidRDefault="00D45108" w:rsidP="0064281A">
      <w:pPr>
        <w:pStyle w:val="Default"/>
        <w:widowControl w:val="0"/>
        <w:spacing w:line="264" w:lineRule="auto"/>
        <w:jc w:val="both"/>
        <w:rPr>
          <w:rFonts w:ascii="Garamond" w:hAnsi="Garamond"/>
        </w:rPr>
      </w:pPr>
    </w:p>
    <w:p w14:paraId="721A4356"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3. </w:t>
      </w:r>
      <w:r w:rsidRPr="00EE2B88">
        <w:rPr>
          <w:rFonts w:ascii="Garamond" w:hAnsi="Garamond"/>
        </w:rPr>
        <w:t>A Kbt. 136. § (1) bekezdés b) pontjának eleget téve Felek megállapodnak, hogy a Vállalkozó köteles a jelen szerződés teljesítésének teljes időtartama alatt tulajdonosi szerkezetét a Megrendelő</w:t>
      </w:r>
      <w:r w:rsidR="00325F37">
        <w:rPr>
          <w:rFonts w:ascii="Garamond" w:hAnsi="Garamond"/>
        </w:rPr>
        <w:t>k</w:t>
      </w:r>
      <w:r w:rsidRPr="00EE2B88">
        <w:rPr>
          <w:rFonts w:ascii="Garamond" w:hAnsi="Garamond"/>
        </w:rPr>
        <w:t xml:space="preserve"> számára megismerhetővé tenni. Vállalkozó – a megismerhetővé tételre vonatkozó kötelezettsége </w:t>
      </w:r>
      <w:r w:rsidRPr="00EE2B88">
        <w:rPr>
          <w:rFonts w:ascii="Garamond" w:hAnsi="Garamond"/>
        </w:rPr>
        <w:lastRenderedPageBreak/>
        <w:t>mellett – a jelen szerződés időtartama alatt írásban köteles tájékoztatni Megrendelő</w:t>
      </w:r>
      <w:r w:rsidR="00325F37">
        <w:rPr>
          <w:rFonts w:ascii="Garamond" w:hAnsi="Garamond"/>
        </w:rPr>
        <w:t>ke</w:t>
      </w:r>
      <w:r w:rsidRPr="00EE2B88">
        <w:rPr>
          <w:rFonts w:ascii="Garamond" w:hAnsi="Garamond"/>
        </w:rPr>
        <w:t>t minden, a tulajdonosi szerkezetében bekövetkezett változásról, a megváltozott és az új adatok, valamint a változás hatályának megjelölésével. Vállalkozó a jelen szerződés teljesítésének teljes időtartama alatt haladéktalanul írásban köteles Megrendelőt értesíteni a Kbt. 143. § (3) beke</w:t>
      </w:r>
      <w:r w:rsidR="00D45108">
        <w:rPr>
          <w:rFonts w:ascii="Garamond" w:hAnsi="Garamond"/>
        </w:rPr>
        <w:t>zdésében megjelölt ügyletekről.</w:t>
      </w:r>
    </w:p>
    <w:p w14:paraId="749634AD" w14:textId="77777777" w:rsidR="0064281A" w:rsidRPr="00EE2B88" w:rsidRDefault="0064281A" w:rsidP="0064281A">
      <w:pPr>
        <w:pStyle w:val="Default"/>
        <w:widowControl w:val="0"/>
        <w:spacing w:line="264" w:lineRule="auto"/>
        <w:jc w:val="both"/>
        <w:rPr>
          <w:rFonts w:ascii="Garamond" w:hAnsi="Garamond"/>
        </w:rPr>
      </w:pPr>
    </w:p>
    <w:p w14:paraId="416FBA1F"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4. A nyertes ajánlat</w:t>
      </w:r>
      <w:r w:rsidRPr="00EE2B88">
        <w:rPr>
          <w:rFonts w:ascii="Garamond" w:hAnsi="Garamond"/>
        </w:rPr>
        <w:t xml:space="preserve">: Felek rögzítik, hogy a szerződésnek jogi értelemben véve akkor is részét képezik a nyertes ajánlat azon elemei, melyek értékelésre kerülnek, ha maga a nyertes ajánlat ténylegesen nem került csatolásra a szerződéshez. A nyertes ajánlat értékelésre kerülő elemei szerződéses kötelezettséget képeznek. </w:t>
      </w:r>
    </w:p>
    <w:p w14:paraId="7644190A" w14:textId="77777777" w:rsidR="0064281A" w:rsidRPr="00EE2B88" w:rsidRDefault="0064281A" w:rsidP="0064281A">
      <w:pPr>
        <w:pStyle w:val="Default"/>
        <w:widowControl w:val="0"/>
        <w:spacing w:line="264" w:lineRule="auto"/>
        <w:jc w:val="both"/>
        <w:rPr>
          <w:rFonts w:ascii="Garamond" w:hAnsi="Garamond"/>
        </w:rPr>
      </w:pPr>
    </w:p>
    <w:p w14:paraId="2D819669"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5. Szerződéses iratok</w:t>
      </w:r>
      <w:r w:rsidRPr="00EE2B88">
        <w:rPr>
          <w:rFonts w:ascii="Garamond" w:hAnsi="Garamond"/>
        </w:rPr>
        <w:t>: Figyelemmel a Megrendelő Kbt. alapján fennálló iratmegőrzési kötelezettségére, a Közbeszerzési Eljárás iratai ténylegesen (fizikai formában) nem kerülnek</w:t>
      </w:r>
      <w:r w:rsidR="00D45108">
        <w:rPr>
          <w:rFonts w:ascii="Garamond" w:hAnsi="Garamond"/>
        </w:rPr>
        <w:t xml:space="preserve"> csatolásra jelen szerződéshez.</w:t>
      </w:r>
    </w:p>
    <w:p w14:paraId="5F7404B2" w14:textId="77777777" w:rsidR="0064281A" w:rsidRPr="00EE2B88" w:rsidRDefault="0064281A" w:rsidP="0064281A">
      <w:pPr>
        <w:pStyle w:val="Default"/>
        <w:widowControl w:val="0"/>
        <w:spacing w:line="264" w:lineRule="auto"/>
        <w:jc w:val="both"/>
        <w:rPr>
          <w:rFonts w:ascii="Garamond" w:hAnsi="Garamond"/>
        </w:rPr>
      </w:pPr>
    </w:p>
    <w:p w14:paraId="00E5169B" w14:textId="77777777" w:rsidR="00824E8E" w:rsidRDefault="00824E8E" w:rsidP="0064281A">
      <w:pPr>
        <w:pStyle w:val="Default"/>
        <w:widowControl w:val="0"/>
        <w:spacing w:line="264" w:lineRule="auto"/>
        <w:jc w:val="both"/>
        <w:rPr>
          <w:rFonts w:ascii="Garamond" w:hAnsi="Garamond"/>
        </w:rPr>
      </w:pPr>
      <w:r w:rsidRPr="00EE2B88">
        <w:rPr>
          <w:rFonts w:ascii="Garamond" w:hAnsi="Garamond"/>
          <w:b/>
          <w:bCs/>
        </w:rPr>
        <w:t xml:space="preserve">6. </w:t>
      </w:r>
      <w:r w:rsidRPr="00EE2B88">
        <w:rPr>
          <w:rFonts w:ascii="Garamond" w:hAnsi="Garamond"/>
        </w:rPr>
        <w:t>A fizikai csatolás hiánya nem képezi jogi akadályát annak, hogy a végleges feltételeket jelen szerződ</w:t>
      </w:r>
      <w:r w:rsidR="00D45108">
        <w:rPr>
          <w:rFonts w:ascii="Garamond" w:hAnsi="Garamond"/>
        </w:rPr>
        <w:t>éssel együtt alkalmazzák Felek.</w:t>
      </w:r>
    </w:p>
    <w:p w14:paraId="6FA0E809" w14:textId="77777777" w:rsidR="0064281A" w:rsidRPr="00EE2B88" w:rsidRDefault="0064281A" w:rsidP="0064281A">
      <w:pPr>
        <w:pStyle w:val="Default"/>
        <w:widowControl w:val="0"/>
        <w:spacing w:line="264" w:lineRule="auto"/>
        <w:jc w:val="both"/>
        <w:rPr>
          <w:rFonts w:ascii="Garamond" w:hAnsi="Garamond"/>
        </w:rPr>
      </w:pPr>
    </w:p>
    <w:p w14:paraId="0AF2962A"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7. </w:t>
      </w:r>
      <w:r w:rsidRPr="00EE2B88">
        <w:rPr>
          <w:rFonts w:ascii="Garamond" w:hAnsi="Garamond"/>
        </w:rPr>
        <w:t>Alvállalkozók: Vállalkozó alvállalkozó igénybevételére a Kbt. 138. §-nak megfelelően jogosult. Vállalkozó köteles jelen szerződés teljesítésével összefüggésben valamennyi alvállalkozója, teljesítési segédje igénybevételére vonatkozó szerződésében kikötni, hogy az alvállalkozó tevékenységének ellenőrzésére a Megrendelő is jogosult. Vállalkozó felelős az alkalmazottainak, alvállalkozóinak, teljesítési segédeinek m</w:t>
      </w:r>
      <w:r w:rsidR="00D45108">
        <w:rPr>
          <w:rFonts w:ascii="Garamond" w:hAnsi="Garamond"/>
        </w:rPr>
        <w:t>agatartásáért, tevékenységéért.</w:t>
      </w:r>
    </w:p>
    <w:p w14:paraId="17776FB3" w14:textId="77777777" w:rsidR="00824E8E" w:rsidRPr="00EE2B88" w:rsidRDefault="00824E8E" w:rsidP="0064281A">
      <w:pPr>
        <w:pStyle w:val="Default"/>
        <w:widowControl w:val="0"/>
        <w:spacing w:line="264" w:lineRule="auto"/>
        <w:rPr>
          <w:rFonts w:ascii="Garamond" w:hAnsi="Garamond"/>
          <w:b/>
          <w:bCs/>
        </w:rPr>
      </w:pPr>
    </w:p>
    <w:p w14:paraId="5C04E078" w14:textId="77777777" w:rsidR="00824E8E" w:rsidRPr="00EE2B88" w:rsidRDefault="00824E8E" w:rsidP="0064281A">
      <w:pPr>
        <w:pStyle w:val="Default"/>
        <w:widowControl w:val="0"/>
        <w:spacing w:line="264" w:lineRule="auto"/>
        <w:jc w:val="both"/>
        <w:rPr>
          <w:rFonts w:ascii="Garamond" w:hAnsi="Garamond"/>
        </w:rPr>
      </w:pPr>
      <w:r w:rsidRPr="00EE2B88">
        <w:rPr>
          <w:rFonts w:ascii="Garamond" w:hAnsi="Garamond"/>
          <w:b/>
          <w:bCs/>
        </w:rPr>
        <w:t xml:space="preserve">8. </w:t>
      </w:r>
      <w:r w:rsidRPr="00EE2B88">
        <w:rPr>
          <w:rFonts w:ascii="Garamond" w:hAnsi="Garamond"/>
        </w:rPr>
        <w:t>Közlések hatályosulása: Minden követelést, lemondást, bejelentést vagy a jelen szerződés által megkívánt, vagy megengedett más értesítést írásban kell elküldeni és azt az alábbiak sz</w:t>
      </w:r>
      <w:r w:rsidR="00D45108">
        <w:rPr>
          <w:rFonts w:ascii="Garamond" w:hAnsi="Garamond"/>
        </w:rPr>
        <w:t>erint kell közöltnek tekinteni:</w:t>
      </w:r>
    </w:p>
    <w:p w14:paraId="42244F82" w14:textId="77777777" w:rsidR="00824E8E" w:rsidRPr="00EE2B88" w:rsidRDefault="00824E8E" w:rsidP="0064281A">
      <w:pPr>
        <w:pStyle w:val="Default"/>
        <w:widowControl w:val="0"/>
        <w:numPr>
          <w:ilvl w:val="0"/>
          <w:numId w:val="9"/>
        </w:numPr>
        <w:spacing w:line="264" w:lineRule="auto"/>
        <w:jc w:val="both"/>
        <w:rPr>
          <w:rFonts w:ascii="Garamond" w:hAnsi="Garamond"/>
        </w:rPr>
      </w:pPr>
      <w:r w:rsidRPr="00EE2B88">
        <w:rPr>
          <w:rFonts w:ascii="Garamond" w:hAnsi="Garamond"/>
        </w:rPr>
        <w:t xml:space="preserve">személyesen és átvételi igazolás ellenében történő átadás esetén az átadás időpontjában, </w:t>
      </w:r>
    </w:p>
    <w:p w14:paraId="060B07FF" w14:textId="77777777" w:rsidR="00824E8E" w:rsidRPr="00EE2B88" w:rsidRDefault="00824E8E" w:rsidP="0064281A">
      <w:pPr>
        <w:pStyle w:val="Default"/>
        <w:widowControl w:val="0"/>
        <w:numPr>
          <w:ilvl w:val="0"/>
          <w:numId w:val="9"/>
        </w:numPr>
        <w:spacing w:line="264" w:lineRule="auto"/>
        <w:jc w:val="both"/>
        <w:rPr>
          <w:rFonts w:ascii="Garamond" w:hAnsi="Garamond"/>
        </w:rPr>
      </w:pPr>
      <w:r w:rsidRPr="00EE2B88">
        <w:rPr>
          <w:rFonts w:ascii="Garamond" w:hAnsi="Garamond"/>
        </w:rPr>
        <w:t>ajánlott küldeményként vagy gyorsposta, illetve más futárszolgálat útján történő kézbesítés esetén a kézbesítés időpontjában</w:t>
      </w:r>
      <w:r w:rsidR="00D45108">
        <w:rPr>
          <w:rFonts w:ascii="Garamond" w:hAnsi="Garamond"/>
        </w:rPr>
        <w:t>,</w:t>
      </w:r>
    </w:p>
    <w:p w14:paraId="703E65F9" w14:textId="77777777" w:rsidR="00824E8E" w:rsidRPr="00EE2B88" w:rsidRDefault="00824E8E" w:rsidP="0064281A">
      <w:pPr>
        <w:pStyle w:val="Default"/>
        <w:widowControl w:val="0"/>
        <w:numPr>
          <w:ilvl w:val="0"/>
          <w:numId w:val="9"/>
        </w:numPr>
        <w:spacing w:line="264" w:lineRule="auto"/>
        <w:jc w:val="both"/>
        <w:rPr>
          <w:rFonts w:ascii="Garamond" w:hAnsi="Garamond"/>
        </w:rPr>
      </w:pPr>
      <w:r w:rsidRPr="00EE2B88">
        <w:rPr>
          <w:rFonts w:ascii="Garamond" w:hAnsi="Garamond"/>
        </w:rPr>
        <w:t xml:space="preserve">faxüzenet formájában az elküldést követő munkanapon (faxigazolás megérkezése esetén), </w:t>
      </w:r>
    </w:p>
    <w:p w14:paraId="24DB0555" w14:textId="77777777" w:rsidR="00824E8E" w:rsidRPr="00EE2B88" w:rsidRDefault="00824E8E" w:rsidP="0064281A">
      <w:pPr>
        <w:pStyle w:val="Default"/>
        <w:widowControl w:val="0"/>
        <w:numPr>
          <w:ilvl w:val="0"/>
          <w:numId w:val="9"/>
        </w:numPr>
        <w:spacing w:line="264" w:lineRule="auto"/>
        <w:rPr>
          <w:rFonts w:ascii="Garamond" w:hAnsi="Garamond"/>
        </w:rPr>
      </w:pPr>
      <w:r w:rsidRPr="00EE2B88">
        <w:rPr>
          <w:rFonts w:ascii="Garamond" w:hAnsi="Garamond"/>
        </w:rPr>
        <w:t>e-mail formájában az e-mail elküldését követő munkanapon (e-mail elolvasásáról szól</w:t>
      </w:r>
      <w:r w:rsidR="00D45108">
        <w:rPr>
          <w:rFonts w:ascii="Garamond" w:hAnsi="Garamond"/>
        </w:rPr>
        <w:t>ó visszaigazoló e-mail esetén).</w:t>
      </w:r>
    </w:p>
    <w:p w14:paraId="01685BBC" w14:textId="77777777" w:rsidR="00824E8E" w:rsidRPr="00EE2B88" w:rsidRDefault="00824E8E" w:rsidP="0064281A">
      <w:pPr>
        <w:pStyle w:val="Default"/>
        <w:widowControl w:val="0"/>
        <w:spacing w:line="264" w:lineRule="auto"/>
        <w:rPr>
          <w:rFonts w:ascii="Garamond" w:hAnsi="Garamond"/>
          <w:b/>
          <w:bCs/>
        </w:rPr>
      </w:pPr>
    </w:p>
    <w:p w14:paraId="1B93E436" w14:textId="77777777" w:rsidR="00824E8E" w:rsidRPr="00EE2B88" w:rsidRDefault="0064281A" w:rsidP="0064281A">
      <w:pPr>
        <w:pStyle w:val="Default"/>
        <w:widowControl w:val="0"/>
        <w:spacing w:line="264" w:lineRule="auto"/>
        <w:rPr>
          <w:rFonts w:ascii="Garamond" w:hAnsi="Garamond"/>
        </w:rPr>
      </w:pPr>
      <w:r>
        <w:rPr>
          <w:rFonts w:ascii="Garamond" w:hAnsi="Garamond"/>
          <w:b/>
          <w:bCs/>
        </w:rPr>
        <w:t>9</w:t>
      </w:r>
      <w:r w:rsidR="00824E8E" w:rsidRPr="00EE2B88">
        <w:rPr>
          <w:rFonts w:ascii="Garamond" w:hAnsi="Garamond"/>
          <w:b/>
          <w:bCs/>
        </w:rPr>
        <w:t xml:space="preserve">. </w:t>
      </w:r>
      <w:r w:rsidR="00824E8E" w:rsidRPr="00EE2B88">
        <w:rPr>
          <w:rFonts w:ascii="Garamond" w:hAnsi="Garamond"/>
        </w:rPr>
        <w:t xml:space="preserve">Kapcsolattartók: </w:t>
      </w:r>
    </w:p>
    <w:p w14:paraId="13A6A5D7" w14:textId="77777777" w:rsidR="00824E8E" w:rsidRPr="00EE2B88" w:rsidRDefault="00824E8E" w:rsidP="0064281A">
      <w:pPr>
        <w:pStyle w:val="Default"/>
        <w:widowControl w:val="0"/>
        <w:spacing w:line="264" w:lineRule="auto"/>
        <w:rPr>
          <w:rFonts w:ascii="Garamond" w:hAnsi="Garamond"/>
        </w:rPr>
      </w:pPr>
    </w:p>
    <w:p w14:paraId="7B34ED40" w14:textId="77777777" w:rsidR="00824E8E" w:rsidRPr="00EE2B88" w:rsidRDefault="00824E8E" w:rsidP="0064281A">
      <w:pPr>
        <w:pStyle w:val="Default"/>
        <w:widowControl w:val="0"/>
        <w:spacing w:line="264" w:lineRule="auto"/>
        <w:rPr>
          <w:rFonts w:ascii="Garamond" w:hAnsi="Garamond"/>
        </w:rPr>
      </w:pPr>
      <w:r w:rsidRPr="00EE2B88">
        <w:rPr>
          <w:rFonts w:ascii="Garamond" w:hAnsi="Garamond"/>
        </w:rPr>
        <w:t>Megrendelő</w:t>
      </w:r>
      <w:r w:rsidR="00325F37">
        <w:rPr>
          <w:rFonts w:ascii="Garamond" w:hAnsi="Garamond"/>
        </w:rPr>
        <w:t>k</w:t>
      </w:r>
      <w:r w:rsidRPr="00EE2B88">
        <w:rPr>
          <w:rFonts w:ascii="Garamond" w:hAnsi="Garamond"/>
        </w:rPr>
        <w:t xml:space="preserve"> részéről: </w:t>
      </w:r>
    </w:p>
    <w:p w14:paraId="387EA507" w14:textId="375CFD0F" w:rsidR="007C59E0" w:rsidRPr="005D517F" w:rsidRDefault="007C59E0" w:rsidP="007C59E0">
      <w:pPr>
        <w:suppressAutoHyphens w:val="0"/>
        <w:autoSpaceDE/>
        <w:spacing w:line="276" w:lineRule="auto"/>
        <w:ind w:left="1416"/>
        <w:rPr>
          <w:rFonts w:ascii="Garamond" w:eastAsia="Arial Narrow" w:hAnsi="Garamond" w:cs="Arial Narrow"/>
          <w:color w:val="000000"/>
        </w:rPr>
      </w:pPr>
      <w:r w:rsidRPr="005D517F">
        <w:rPr>
          <w:rFonts w:ascii="Garamond" w:eastAsia="Arial Narrow" w:hAnsi="Garamond" w:cs="Arial Narrow"/>
          <w:color w:val="000000"/>
        </w:rPr>
        <w:t>-</w:t>
      </w:r>
      <w:r w:rsidR="005D517F">
        <w:rPr>
          <w:rFonts w:ascii="Garamond" w:eastAsia="Arial Narrow" w:hAnsi="Garamond" w:cs="Arial Narrow"/>
          <w:color w:val="000000"/>
        </w:rPr>
        <w:t xml:space="preserve"> </w:t>
      </w:r>
      <w:r w:rsidRPr="005D517F">
        <w:rPr>
          <w:rFonts w:ascii="Garamond" w:eastAsia="Arial Narrow" w:hAnsi="Garamond" w:cs="Arial Narrow"/>
          <w:color w:val="000000"/>
        </w:rPr>
        <w:t>név: Király Zoltán fejlesztési igazgató</w:t>
      </w:r>
    </w:p>
    <w:p w14:paraId="6D8DC7A5" w14:textId="0565061D" w:rsidR="007C59E0" w:rsidRPr="005D517F" w:rsidRDefault="007C59E0" w:rsidP="007C59E0">
      <w:pPr>
        <w:suppressAutoHyphens w:val="0"/>
        <w:autoSpaceDE/>
        <w:spacing w:line="276" w:lineRule="auto"/>
        <w:ind w:left="1416"/>
        <w:rPr>
          <w:rFonts w:ascii="Garamond" w:eastAsia="Arial Narrow" w:hAnsi="Garamond" w:cs="Arial Narrow"/>
          <w:color w:val="000000"/>
        </w:rPr>
      </w:pPr>
      <w:r w:rsidRPr="005D517F">
        <w:rPr>
          <w:rFonts w:ascii="Garamond" w:eastAsia="Arial Narrow" w:hAnsi="Garamond" w:cs="Arial Narrow"/>
          <w:color w:val="000000"/>
        </w:rPr>
        <w:t>-</w:t>
      </w:r>
      <w:r w:rsidR="005D517F">
        <w:rPr>
          <w:rFonts w:ascii="Garamond" w:eastAsia="Arial Narrow" w:hAnsi="Garamond" w:cs="Arial Narrow"/>
          <w:color w:val="000000"/>
        </w:rPr>
        <w:t xml:space="preserve"> </w:t>
      </w:r>
      <w:r w:rsidRPr="005D517F">
        <w:rPr>
          <w:rFonts w:ascii="Garamond" w:eastAsia="Arial Narrow" w:hAnsi="Garamond" w:cs="Arial Narrow"/>
          <w:color w:val="000000"/>
        </w:rPr>
        <w:t>telefon: 70/930-76-21</w:t>
      </w:r>
    </w:p>
    <w:p w14:paraId="7330F76E" w14:textId="0FA83BF6" w:rsidR="007C59E0" w:rsidRPr="005D517F" w:rsidRDefault="007C59E0" w:rsidP="007C59E0">
      <w:pPr>
        <w:suppressAutoHyphens w:val="0"/>
        <w:autoSpaceDE/>
        <w:spacing w:line="276" w:lineRule="auto"/>
        <w:ind w:left="1416"/>
        <w:rPr>
          <w:rFonts w:ascii="Garamond" w:eastAsia="Arial Narrow" w:hAnsi="Garamond" w:cs="Arial Narrow"/>
          <w:color w:val="000000"/>
        </w:rPr>
      </w:pPr>
      <w:r w:rsidRPr="005D517F">
        <w:rPr>
          <w:rFonts w:ascii="Garamond" w:eastAsia="Arial Narrow" w:hAnsi="Garamond" w:cs="Arial Narrow"/>
          <w:color w:val="000000"/>
        </w:rPr>
        <w:t>-</w:t>
      </w:r>
      <w:r w:rsidR="005D517F">
        <w:rPr>
          <w:rFonts w:ascii="Garamond" w:eastAsia="Arial Narrow" w:hAnsi="Garamond" w:cs="Arial Narrow"/>
          <w:color w:val="000000"/>
        </w:rPr>
        <w:t xml:space="preserve"> </w:t>
      </w:r>
      <w:r w:rsidRPr="005D517F">
        <w:rPr>
          <w:rFonts w:ascii="Garamond" w:eastAsia="Arial Narrow" w:hAnsi="Garamond" w:cs="Arial Narrow"/>
          <w:color w:val="000000"/>
        </w:rPr>
        <w:t xml:space="preserve">email: </w:t>
      </w:r>
      <w:hyperlink r:id="rId8">
        <w:r w:rsidRPr="005D517F">
          <w:rPr>
            <w:rFonts w:ascii="Garamond" w:eastAsia="Arial Narrow" w:hAnsi="Garamond" w:cs="Arial Narrow"/>
            <w:color w:val="0563C1"/>
            <w:u w:val="single"/>
          </w:rPr>
          <w:t>kiraly.zoltan@ekif-vac.hu</w:t>
        </w:r>
      </w:hyperlink>
    </w:p>
    <w:p w14:paraId="44D7DA45" w14:textId="77777777" w:rsidR="00824E8E" w:rsidRPr="005D517F" w:rsidRDefault="00824E8E" w:rsidP="0064281A">
      <w:pPr>
        <w:pStyle w:val="Default"/>
        <w:widowControl w:val="0"/>
        <w:spacing w:line="264" w:lineRule="auto"/>
        <w:rPr>
          <w:rFonts w:ascii="Garamond" w:hAnsi="Garamond"/>
          <w:i/>
          <w:iCs/>
        </w:rPr>
      </w:pPr>
    </w:p>
    <w:p w14:paraId="27DD6096" w14:textId="77777777" w:rsidR="00824E8E" w:rsidRPr="00EE2B88" w:rsidRDefault="00824E8E" w:rsidP="0064281A">
      <w:pPr>
        <w:pStyle w:val="Default"/>
        <w:widowControl w:val="0"/>
        <w:spacing w:line="264" w:lineRule="auto"/>
        <w:rPr>
          <w:rFonts w:ascii="Garamond" w:hAnsi="Garamond"/>
        </w:rPr>
      </w:pPr>
      <w:r w:rsidRPr="00EE2B88">
        <w:rPr>
          <w:rFonts w:ascii="Garamond" w:hAnsi="Garamond"/>
          <w:i/>
          <w:iCs/>
        </w:rPr>
        <w:t xml:space="preserve">*a szerződéskötéskor kitöltendő </w:t>
      </w:r>
    </w:p>
    <w:p w14:paraId="72CF2258" w14:textId="77777777" w:rsidR="00824E8E" w:rsidRPr="00EE2B88" w:rsidRDefault="00824E8E" w:rsidP="0064281A">
      <w:pPr>
        <w:pStyle w:val="Default"/>
        <w:widowControl w:val="0"/>
        <w:spacing w:line="264" w:lineRule="auto"/>
        <w:rPr>
          <w:rFonts w:ascii="Garamond" w:hAnsi="Garamond"/>
        </w:rPr>
      </w:pPr>
    </w:p>
    <w:p w14:paraId="0F659198" w14:textId="77777777" w:rsidR="00824E8E" w:rsidRPr="00EE2B88" w:rsidRDefault="00824E8E" w:rsidP="0064281A">
      <w:pPr>
        <w:pStyle w:val="Default"/>
        <w:widowControl w:val="0"/>
        <w:spacing w:line="264" w:lineRule="auto"/>
        <w:rPr>
          <w:rFonts w:ascii="Garamond" w:hAnsi="Garamond"/>
        </w:rPr>
      </w:pPr>
      <w:r w:rsidRPr="00EE2B88">
        <w:rPr>
          <w:rFonts w:ascii="Garamond" w:hAnsi="Garamond"/>
        </w:rPr>
        <w:t xml:space="preserve">Vállalkozó részéről: </w:t>
      </w:r>
    </w:p>
    <w:p w14:paraId="468F1F01" w14:textId="77777777" w:rsidR="00824E8E" w:rsidRPr="00EE2B88" w:rsidRDefault="00824E8E" w:rsidP="0064281A">
      <w:pPr>
        <w:pStyle w:val="Default"/>
        <w:widowControl w:val="0"/>
        <w:spacing w:line="264" w:lineRule="auto"/>
        <w:rPr>
          <w:rFonts w:ascii="Garamond" w:hAnsi="Garamond"/>
        </w:rPr>
      </w:pPr>
      <w:r w:rsidRPr="00EE2B88">
        <w:rPr>
          <w:rFonts w:ascii="Garamond" w:hAnsi="Garamond"/>
        </w:rPr>
        <w:t xml:space="preserve">Név és beosztás: … </w:t>
      </w:r>
    </w:p>
    <w:p w14:paraId="7BA53856" w14:textId="77777777" w:rsidR="00824E8E" w:rsidRPr="00EE2B88" w:rsidRDefault="00824E8E" w:rsidP="0064281A">
      <w:pPr>
        <w:pStyle w:val="Default"/>
        <w:widowControl w:val="0"/>
        <w:spacing w:line="264" w:lineRule="auto"/>
        <w:rPr>
          <w:rFonts w:ascii="Garamond" w:hAnsi="Garamond"/>
        </w:rPr>
      </w:pPr>
      <w:r w:rsidRPr="00EE2B88">
        <w:rPr>
          <w:rFonts w:ascii="Garamond" w:hAnsi="Garamond"/>
        </w:rPr>
        <w:t xml:space="preserve">Telefonszám: … </w:t>
      </w:r>
    </w:p>
    <w:p w14:paraId="0C6F2651" w14:textId="77777777" w:rsidR="00824E8E" w:rsidRPr="00EE2B88" w:rsidRDefault="00824E8E" w:rsidP="0064281A">
      <w:pPr>
        <w:pStyle w:val="Default"/>
        <w:widowControl w:val="0"/>
        <w:spacing w:line="264" w:lineRule="auto"/>
        <w:rPr>
          <w:rFonts w:ascii="Garamond" w:hAnsi="Garamond"/>
        </w:rPr>
      </w:pPr>
      <w:r w:rsidRPr="00EE2B88">
        <w:rPr>
          <w:rFonts w:ascii="Garamond" w:hAnsi="Garamond"/>
        </w:rPr>
        <w:t xml:space="preserve">E-mail: … </w:t>
      </w:r>
    </w:p>
    <w:p w14:paraId="1F1DBAA2" w14:textId="77777777" w:rsidR="00824E8E" w:rsidRPr="00D45108" w:rsidRDefault="00824E8E" w:rsidP="0064281A">
      <w:pPr>
        <w:pStyle w:val="Default"/>
        <w:widowControl w:val="0"/>
        <w:spacing w:line="264" w:lineRule="auto"/>
        <w:rPr>
          <w:rFonts w:ascii="Garamond" w:hAnsi="Garamond"/>
          <w:iCs/>
        </w:rPr>
      </w:pPr>
    </w:p>
    <w:p w14:paraId="528D9E16" w14:textId="77777777" w:rsidR="00824E8E" w:rsidRPr="00EE2B88" w:rsidRDefault="00824E8E" w:rsidP="0064281A">
      <w:pPr>
        <w:pStyle w:val="Default"/>
        <w:widowControl w:val="0"/>
        <w:spacing w:line="264" w:lineRule="auto"/>
        <w:rPr>
          <w:rFonts w:ascii="Garamond" w:hAnsi="Garamond"/>
        </w:rPr>
      </w:pPr>
      <w:r w:rsidRPr="00EE2B88">
        <w:rPr>
          <w:rFonts w:ascii="Garamond" w:hAnsi="Garamond"/>
          <w:i/>
          <w:iCs/>
        </w:rPr>
        <w:t xml:space="preserve">*a szerződéskötéskor kitöltendő </w:t>
      </w:r>
    </w:p>
    <w:p w14:paraId="1DF6858A" w14:textId="77777777" w:rsidR="00824E8E" w:rsidRPr="00EE2B88" w:rsidRDefault="00824E8E" w:rsidP="0064281A">
      <w:pPr>
        <w:suppressAutoHyphens w:val="0"/>
        <w:spacing w:line="264" w:lineRule="auto"/>
        <w:rPr>
          <w:rFonts w:ascii="Garamond" w:hAnsi="Garamond"/>
          <w:b/>
          <w:bCs/>
          <w:color w:val="000000"/>
        </w:rPr>
      </w:pPr>
    </w:p>
    <w:p w14:paraId="156DC6EB" w14:textId="77777777" w:rsidR="00824E8E" w:rsidRPr="00EE2B88" w:rsidRDefault="00D45108" w:rsidP="0064281A">
      <w:pPr>
        <w:suppressAutoHyphens w:val="0"/>
        <w:spacing w:line="264" w:lineRule="auto"/>
        <w:rPr>
          <w:rFonts w:ascii="Garamond" w:hAnsi="Garamond"/>
          <w:bCs/>
        </w:rPr>
      </w:pPr>
      <w:r>
        <w:rPr>
          <w:rFonts w:ascii="Garamond" w:hAnsi="Garamond"/>
          <w:bCs/>
        </w:rPr>
        <w:t>A Szerződő F</w:t>
      </w:r>
      <w:r w:rsidR="00824E8E" w:rsidRPr="00EE2B88">
        <w:rPr>
          <w:rFonts w:ascii="Garamond" w:hAnsi="Garamond"/>
          <w:bCs/>
        </w:rPr>
        <w:t>elek a jelen Vállalkozási Szerződést elolvasták, megértették, annak rendelkezéseit egyezően értelmezték és azt, mint valós ügyleti akaratukkal mindenben megegyezőt, jóváhagyólag, cégszerűen írták alá.</w:t>
      </w:r>
    </w:p>
    <w:p w14:paraId="2F74D94C" w14:textId="77777777" w:rsidR="00325F37" w:rsidRPr="00325F37" w:rsidRDefault="00325F37" w:rsidP="0064281A">
      <w:pPr>
        <w:suppressAutoHyphens w:val="0"/>
        <w:spacing w:line="264" w:lineRule="auto"/>
        <w:rPr>
          <w:rFonts w:ascii="Garamond" w:hAnsi="Garamond"/>
        </w:rPr>
      </w:pPr>
    </w:p>
    <w:p w14:paraId="30C10DBB" w14:textId="639F5E81" w:rsidR="00325F37" w:rsidRPr="00325F37" w:rsidRDefault="00DC0EAE" w:rsidP="0064281A">
      <w:pPr>
        <w:suppressAutoHyphens w:val="0"/>
        <w:spacing w:line="264" w:lineRule="auto"/>
        <w:rPr>
          <w:rFonts w:ascii="Garamond" w:hAnsi="Garamond"/>
        </w:rPr>
      </w:pPr>
      <w:r>
        <w:rPr>
          <w:rFonts w:ascii="Garamond" w:hAnsi="Garamond"/>
        </w:rPr>
        <w:t>…………………</w:t>
      </w:r>
      <w:r w:rsidR="00325F37" w:rsidRPr="00325F37">
        <w:rPr>
          <w:rFonts w:ascii="Garamond" w:hAnsi="Garamond"/>
        </w:rPr>
        <w:t>, 201</w:t>
      </w:r>
      <w:r>
        <w:rPr>
          <w:rFonts w:ascii="Garamond" w:hAnsi="Garamond"/>
        </w:rPr>
        <w:t>8</w:t>
      </w:r>
      <w:r w:rsidR="00325F37" w:rsidRPr="00325F37">
        <w:rPr>
          <w:rFonts w:ascii="Garamond" w:hAnsi="Garamond"/>
        </w:rPr>
        <w:t xml:space="preserve">. </w:t>
      </w:r>
      <w:r>
        <w:rPr>
          <w:rFonts w:ascii="Garamond" w:hAnsi="Garamond"/>
        </w:rPr>
        <w:t>…………</w:t>
      </w:r>
    </w:p>
    <w:p w14:paraId="278EAB0F" w14:textId="77777777" w:rsidR="00FC0A0B" w:rsidRDefault="00FC0A0B" w:rsidP="0064281A">
      <w:pPr>
        <w:suppressAutoHyphens w:val="0"/>
        <w:spacing w:line="264" w:lineRule="auto"/>
        <w:rPr>
          <w:rFonts w:ascii="Garamond" w:hAnsi="Garamond"/>
        </w:rPr>
      </w:pPr>
    </w:p>
    <w:p w14:paraId="27451FB7" w14:textId="77777777" w:rsidR="00FC0A0B" w:rsidRPr="00325F37" w:rsidRDefault="00FC0A0B" w:rsidP="0064281A">
      <w:pPr>
        <w:suppressAutoHyphens w:val="0"/>
        <w:spacing w:line="264" w:lineRule="auto"/>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tblGrid>
      <w:tr w:rsidR="00FC0A0B" w:rsidRPr="00325F37" w14:paraId="52DBB3C8" w14:textId="77777777" w:rsidTr="00325F37">
        <w:trPr>
          <w:jc w:val="center"/>
        </w:trPr>
        <w:tc>
          <w:tcPr>
            <w:tcW w:w="4390" w:type="dxa"/>
          </w:tcPr>
          <w:p w14:paraId="0783E10F" w14:textId="7E8AF05B" w:rsidR="00FC0A0B" w:rsidRPr="00325F37" w:rsidRDefault="00FC0A0B" w:rsidP="0064281A">
            <w:pPr>
              <w:suppressAutoHyphens w:val="0"/>
              <w:spacing w:line="264" w:lineRule="auto"/>
              <w:jc w:val="center"/>
              <w:rPr>
                <w:rFonts w:ascii="Garamond" w:hAnsi="Garamond"/>
                <w:b/>
              </w:rPr>
            </w:pPr>
            <w:r w:rsidRPr="003943AF">
              <w:rPr>
                <w:rFonts w:eastAsia="MyriadPro-Light"/>
                <w:b/>
                <w:sz w:val="22"/>
                <w:szCs w:val="22"/>
              </w:rPr>
              <w:t>Egyházmegyei Katolikus Iskolák Főhatósága</w:t>
            </w:r>
          </w:p>
          <w:p w14:paraId="695DB338" w14:textId="77777777" w:rsidR="00FC0A0B" w:rsidRPr="00325F37" w:rsidRDefault="00FC0A0B" w:rsidP="0064281A">
            <w:pPr>
              <w:suppressAutoHyphens w:val="0"/>
              <w:spacing w:line="264" w:lineRule="auto"/>
              <w:jc w:val="center"/>
              <w:rPr>
                <w:rFonts w:ascii="Garamond" w:hAnsi="Garamond"/>
              </w:rPr>
            </w:pPr>
          </w:p>
          <w:p w14:paraId="4AB16314" w14:textId="77777777" w:rsidR="00FC0A0B" w:rsidRPr="00325F37" w:rsidRDefault="00FC0A0B" w:rsidP="0064281A">
            <w:pPr>
              <w:suppressAutoHyphens w:val="0"/>
              <w:spacing w:line="264" w:lineRule="auto"/>
              <w:jc w:val="center"/>
              <w:rPr>
                <w:rFonts w:ascii="Garamond" w:hAnsi="Garamond"/>
              </w:rPr>
            </w:pPr>
          </w:p>
          <w:p w14:paraId="1232DA26" w14:textId="77777777" w:rsidR="00FC0A0B" w:rsidRPr="00325F37" w:rsidRDefault="00FC0A0B" w:rsidP="0064281A">
            <w:pPr>
              <w:suppressAutoHyphens w:val="0"/>
              <w:spacing w:line="264" w:lineRule="auto"/>
              <w:jc w:val="center"/>
              <w:rPr>
                <w:rFonts w:ascii="Garamond" w:hAnsi="Garamond"/>
              </w:rPr>
            </w:pPr>
          </w:p>
          <w:p w14:paraId="43E79C27" w14:textId="77777777" w:rsidR="00FC0A0B" w:rsidRPr="00325F37" w:rsidRDefault="00FC0A0B" w:rsidP="0064281A">
            <w:pPr>
              <w:suppressAutoHyphens w:val="0"/>
              <w:spacing w:line="264" w:lineRule="auto"/>
              <w:jc w:val="center"/>
              <w:rPr>
                <w:rFonts w:ascii="Garamond" w:hAnsi="Garamond"/>
              </w:rPr>
            </w:pPr>
          </w:p>
          <w:p w14:paraId="275E4E6C" w14:textId="77777777" w:rsidR="00FC0A0B" w:rsidRPr="00325F37" w:rsidRDefault="00FC0A0B" w:rsidP="0064281A">
            <w:pPr>
              <w:suppressAutoHyphens w:val="0"/>
              <w:spacing w:line="264" w:lineRule="auto"/>
              <w:jc w:val="center"/>
              <w:rPr>
                <w:rFonts w:ascii="Garamond" w:hAnsi="Garamond"/>
              </w:rPr>
            </w:pPr>
          </w:p>
          <w:p w14:paraId="67F35F4C" w14:textId="77777777" w:rsidR="00FC0A0B" w:rsidRPr="00325F37" w:rsidRDefault="00FC0A0B" w:rsidP="0064281A">
            <w:pPr>
              <w:suppressAutoHyphens w:val="0"/>
              <w:spacing w:line="264" w:lineRule="auto"/>
              <w:jc w:val="center"/>
              <w:rPr>
                <w:rFonts w:ascii="Garamond" w:hAnsi="Garamond"/>
              </w:rPr>
            </w:pPr>
            <w:r w:rsidRPr="00325F37">
              <w:rPr>
                <w:rFonts w:ascii="Garamond" w:hAnsi="Garamond"/>
              </w:rPr>
              <w:t>_________________________</w:t>
            </w:r>
          </w:p>
          <w:p w14:paraId="7E9BCD2F" w14:textId="77777777" w:rsidR="00FC0A0B" w:rsidRPr="00325F37" w:rsidRDefault="00FC0A0B" w:rsidP="0064281A">
            <w:pPr>
              <w:suppressAutoHyphens w:val="0"/>
              <w:spacing w:line="264" w:lineRule="auto"/>
              <w:jc w:val="center"/>
              <w:rPr>
                <w:rFonts w:ascii="Garamond" w:hAnsi="Garamond"/>
              </w:rPr>
            </w:pPr>
            <w:r w:rsidRPr="00325F37">
              <w:rPr>
                <w:rFonts w:ascii="Garamond" w:hAnsi="Garamond"/>
              </w:rPr>
              <w:t>képviseli:</w:t>
            </w:r>
          </w:p>
          <w:p w14:paraId="3A1B7777" w14:textId="1B755001" w:rsidR="00FC0A0B" w:rsidRPr="00325F37" w:rsidRDefault="00FC0A0B" w:rsidP="0064281A">
            <w:pPr>
              <w:suppressAutoHyphens w:val="0"/>
              <w:spacing w:line="264" w:lineRule="auto"/>
              <w:jc w:val="center"/>
              <w:rPr>
                <w:rFonts w:ascii="Garamond" w:hAnsi="Garamond"/>
              </w:rPr>
            </w:pPr>
            <w:r>
              <w:rPr>
                <w:rFonts w:ascii="Garamond" w:hAnsi="Garamond"/>
              </w:rPr>
              <w:t>dr. Csáki Tibor főigazgató</w:t>
            </w:r>
          </w:p>
          <w:p w14:paraId="4AC2DF94" w14:textId="77777777" w:rsidR="00FC0A0B" w:rsidRPr="00325F37" w:rsidRDefault="00FC0A0B" w:rsidP="0064281A">
            <w:pPr>
              <w:suppressAutoHyphens w:val="0"/>
              <w:spacing w:line="264" w:lineRule="auto"/>
              <w:jc w:val="center"/>
              <w:rPr>
                <w:rFonts w:ascii="Garamond" w:hAnsi="Garamond"/>
              </w:rPr>
            </w:pPr>
            <w:r w:rsidRPr="00325F37">
              <w:rPr>
                <w:rFonts w:ascii="Garamond" w:hAnsi="Garamond"/>
                <w:b/>
              </w:rPr>
              <w:t>Megrendelő</w:t>
            </w:r>
          </w:p>
        </w:tc>
      </w:tr>
    </w:tbl>
    <w:p w14:paraId="518CEDCD" w14:textId="77777777" w:rsidR="00325F37" w:rsidRDefault="00325F37" w:rsidP="0064281A">
      <w:pPr>
        <w:suppressAutoHyphens w:val="0"/>
        <w:spacing w:line="264" w:lineRule="auto"/>
        <w:rPr>
          <w:rFonts w:ascii="Garamond" w:hAnsi="Garamond"/>
        </w:rPr>
      </w:pPr>
    </w:p>
    <w:p w14:paraId="268BABC3" w14:textId="77777777" w:rsidR="00DC0EAE" w:rsidRDefault="00DC0EAE" w:rsidP="00C05792">
      <w:pPr>
        <w:suppressAutoHyphens w:val="0"/>
        <w:spacing w:line="264" w:lineRule="auto"/>
        <w:rPr>
          <w:rFonts w:ascii="Garamond" w:hAnsi="Garamond"/>
        </w:rPr>
      </w:pPr>
      <w:r>
        <w:rPr>
          <w:rFonts w:ascii="Garamond" w:hAnsi="Garamond"/>
        </w:rPr>
        <w:t>…………………</w:t>
      </w:r>
      <w:r w:rsidRPr="00325F37">
        <w:rPr>
          <w:rFonts w:ascii="Garamond" w:hAnsi="Garamond"/>
        </w:rPr>
        <w:t>, 201</w:t>
      </w:r>
      <w:r>
        <w:rPr>
          <w:rFonts w:ascii="Garamond" w:hAnsi="Garamond"/>
        </w:rPr>
        <w:t>8</w:t>
      </w:r>
      <w:r w:rsidRPr="00325F37">
        <w:rPr>
          <w:rFonts w:ascii="Garamond" w:hAnsi="Garamond"/>
        </w:rPr>
        <w:t xml:space="preserve">. </w:t>
      </w:r>
      <w:r>
        <w:rPr>
          <w:rFonts w:ascii="Garamond" w:hAnsi="Garamond"/>
        </w:rPr>
        <w:t>…………</w:t>
      </w:r>
    </w:p>
    <w:p w14:paraId="57492CF5" w14:textId="77777777" w:rsidR="00DC0EAE" w:rsidRDefault="00DC0EAE" w:rsidP="0064281A">
      <w:pPr>
        <w:suppressAutoHyphens w:val="0"/>
        <w:spacing w:line="264" w:lineRule="auto"/>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tblGrid>
      <w:tr w:rsidR="00DC0EAE" w:rsidRPr="00325F37" w14:paraId="7D1C2861" w14:textId="77777777" w:rsidTr="00C40E06">
        <w:trPr>
          <w:jc w:val="center"/>
        </w:trPr>
        <w:tc>
          <w:tcPr>
            <w:tcW w:w="4390" w:type="dxa"/>
          </w:tcPr>
          <w:p w14:paraId="2D4E9A08" w14:textId="77777777" w:rsidR="00DC0EAE" w:rsidRPr="00325F37" w:rsidRDefault="00DC0EAE" w:rsidP="0064281A">
            <w:pPr>
              <w:suppressAutoHyphens w:val="0"/>
              <w:spacing w:line="264" w:lineRule="auto"/>
              <w:jc w:val="center"/>
              <w:rPr>
                <w:rFonts w:ascii="Garamond" w:hAnsi="Garamond"/>
                <w:b/>
              </w:rPr>
            </w:pPr>
            <w:r>
              <w:rPr>
                <w:rFonts w:eastAsia="MyriadPro-Light"/>
                <w:b/>
                <w:sz w:val="22"/>
                <w:szCs w:val="22"/>
              </w:rPr>
              <w:t>…………………………………</w:t>
            </w:r>
          </w:p>
          <w:p w14:paraId="3B77F561" w14:textId="77777777" w:rsidR="00DC0EAE" w:rsidRPr="00325F37" w:rsidRDefault="00DC0EAE" w:rsidP="0064281A">
            <w:pPr>
              <w:suppressAutoHyphens w:val="0"/>
              <w:spacing w:line="264" w:lineRule="auto"/>
              <w:jc w:val="center"/>
              <w:rPr>
                <w:rFonts w:ascii="Garamond" w:hAnsi="Garamond"/>
              </w:rPr>
            </w:pPr>
          </w:p>
          <w:p w14:paraId="040D673A" w14:textId="77777777" w:rsidR="00DC0EAE" w:rsidRPr="00325F37" w:rsidRDefault="00DC0EAE" w:rsidP="0064281A">
            <w:pPr>
              <w:suppressAutoHyphens w:val="0"/>
              <w:spacing w:line="264" w:lineRule="auto"/>
              <w:jc w:val="center"/>
              <w:rPr>
                <w:rFonts w:ascii="Garamond" w:hAnsi="Garamond"/>
              </w:rPr>
            </w:pPr>
          </w:p>
          <w:p w14:paraId="113DDF82" w14:textId="77777777" w:rsidR="00DC0EAE" w:rsidRPr="00325F37" w:rsidRDefault="00DC0EAE" w:rsidP="0064281A">
            <w:pPr>
              <w:suppressAutoHyphens w:val="0"/>
              <w:spacing w:line="264" w:lineRule="auto"/>
              <w:jc w:val="center"/>
              <w:rPr>
                <w:rFonts w:ascii="Garamond" w:hAnsi="Garamond"/>
              </w:rPr>
            </w:pPr>
          </w:p>
          <w:p w14:paraId="0DB443FD" w14:textId="77777777" w:rsidR="00DC0EAE" w:rsidRPr="00325F37" w:rsidRDefault="00DC0EAE" w:rsidP="0064281A">
            <w:pPr>
              <w:suppressAutoHyphens w:val="0"/>
              <w:spacing w:line="264" w:lineRule="auto"/>
              <w:jc w:val="center"/>
              <w:rPr>
                <w:rFonts w:ascii="Garamond" w:hAnsi="Garamond"/>
              </w:rPr>
            </w:pPr>
          </w:p>
          <w:p w14:paraId="57A0F881" w14:textId="77777777" w:rsidR="00DC0EAE" w:rsidRPr="00325F37" w:rsidRDefault="00DC0EAE" w:rsidP="0064281A">
            <w:pPr>
              <w:suppressAutoHyphens w:val="0"/>
              <w:spacing w:line="264" w:lineRule="auto"/>
              <w:jc w:val="center"/>
              <w:rPr>
                <w:rFonts w:ascii="Garamond" w:hAnsi="Garamond"/>
              </w:rPr>
            </w:pPr>
          </w:p>
          <w:p w14:paraId="556A6486" w14:textId="77777777" w:rsidR="00DC0EAE" w:rsidRPr="00325F37" w:rsidRDefault="00DC0EAE" w:rsidP="0064281A">
            <w:pPr>
              <w:suppressAutoHyphens w:val="0"/>
              <w:spacing w:line="264" w:lineRule="auto"/>
              <w:jc w:val="center"/>
              <w:rPr>
                <w:rFonts w:ascii="Garamond" w:hAnsi="Garamond"/>
              </w:rPr>
            </w:pPr>
            <w:r w:rsidRPr="00325F37">
              <w:rPr>
                <w:rFonts w:ascii="Garamond" w:hAnsi="Garamond"/>
              </w:rPr>
              <w:t>_________________________</w:t>
            </w:r>
          </w:p>
          <w:p w14:paraId="6D9F4597" w14:textId="77777777" w:rsidR="00DC0EAE" w:rsidRPr="00325F37" w:rsidRDefault="00DC0EAE" w:rsidP="0064281A">
            <w:pPr>
              <w:suppressAutoHyphens w:val="0"/>
              <w:spacing w:line="264" w:lineRule="auto"/>
              <w:jc w:val="center"/>
              <w:rPr>
                <w:rFonts w:ascii="Garamond" w:hAnsi="Garamond"/>
              </w:rPr>
            </w:pPr>
            <w:r w:rsidRPr="00325F37">
              <w:rPr>
                <w:rFonts w:ascii="Garamond" w:hAnsi="Garamond"/>
              </w:rPr>
              <w:t>képviseli:</w:t>
            </w:r>
          </w:p>
          <w:p w14:paraId="123D94B0" w14:textId="77777777" w:rsidR="00DC0EAE" w:rsidRPr="00325F37" w:rsidRDefault="00DC0EAE" w:rsidP="0064281A">
            <w:pPr>
              <w:suppressAutoHyphens w:val="0"/>
              <w:spacing w:line="264" w:lineRule="auto"/>
              <w:jc w:val="center"/>
              <w:rPr>
                <w:rFonts w:ascii="Garamond" w:hAnsi="Garamond"/>
              </w:rPr>
            </w:pPr>
            <w:r>
              <w:rPr>
                <w:rFonts w:ascii="Garamond" w:hAnsi="Garamond"/>
              </w:rPr>
              <w:t>…………………………………</w:t>
            </w:r>
          </w:p>
          <w:p w14:paraId="5F7DEDE4" w14:textId="77777777" w:rsidR="00DC0EAE" w:rsidRPr="00325F37" w:rsidRDefault="00DC0EAE" w:rsidP="0064281A">
            <w:pPr>
              <w:suppressAutoHyphens w:val="0"/>
              <w:spacing w:line="264" w:lineRule="auto"/>
              <w:jc w:val="center"/>
              <w:rPr>
                <w:rFonts w:ascii="Garamond" w:hAnsi="Garamond"/>
              </w:rPr>
            </w:pPr>
            <w:r>
              <w:rPr>
                <w:rFonts w:ascii="Garamond" w:hAnsi="Garamond"/>
                <w:b/>
              </w:rPr>
              <w:t>Vállalkozó</w:t>
            </w:r>
          </w:p>
        </w:tc>
      </w:tr>
    </w:tbl>
    <w:p w14:paraId="3C46084D" w14:textId="77777777" w:rsidR="00325F37" w:rsidRDefault="00325F37" w:rsidP="0064281A">
      <w:pPr>
        <w:suppressAutoHyphens w:val="0"/>
        <w:spacing w:line="264" w:lineRule="auto"/>
        <w:rPr>
          <w:rFonts w:ascii="Garamond" w:hAnsi="Garamond"/>
        </w:rPr>
      </w:pPr>
    </w:p>
    <w:p w14:paraId="65B93D93" w14:textId="77777777" w:rsidR="00325F37" w:rsidRPr="00EE2B88" w:rsidRDefault="00325F37" w:rsidP="0064281A">
      <w:pPr>
        <w:suppressAutoHyphens w:val="0"/>
        <w:spacing w:line="264" w:lineRule="auto"/>
        <w:rPr>
          <w:rFonts w:ascii="Garamond" w:hAnsi="Garamond"/>
        </w:rPr>
      </w:pPr>
    </w:p>
    <w:p w14:paraId="0E7C14CF" w14:textId="77777777" w:rsidR="00824E8E" w:rsidRDefault="00824E8E" w:rsidP="0064281A">
      <w:pPr>
        <w:suppressAutoHyphens w:val="0"/>
        <w:spacing w:line="264" w:lineRule="auto"/>
        <w:rPr>
          <w:rFonts w:ascii="Garamond" w:hAnsi="Garamond"/>
        </w:rPr>
      </w:pPr>
      <w:r>
        <w:rPr>
          <w:rFonts w:ascii="Garamond" w:hAnsi="Garamond"/>
        </w:rPr>
        <w:t>Ellenjegyzés: …</w:t>
      </w:r>
    </w:p>
    <w:p w14:paraId="49370BF6" w14:textId="77777777" w:rsidR="00824E8E" w:rsidRDefault="00824E8E" w:rsidP="0064281A">
      <w:pPr>
        <w:suppressAutoHyphens w:val="0"/>
        <w:spacing w:line="264" w:lineRule="auto"/>
        <w:rPr>
          <w:rFonts w:ascii="Garamond" w:hAnsi="Garamond"/>
        </w:rPr>
      </w:pPr>
    </w:p>
    <w:p w14:paraId="5FD2B023" w14:textId="77777777" w:rsidR="00824E8E" w:rsidRPr="00EE2B88" w:rsidRDefault="00824E8E" w:rsidP="0064281A">
      <w:pPr>
        <w:suppressAutoHyphens w:val="0"/>
        <w:spacing w:line="264" w:lineRule="auto"/>
        <w:rPr>
          <w:rFonts w:ascii="Garamond" w:hAnsi="Garamond"/>
        </w:rPr>
      </w:pPr>
    </w:p>
    <w:p w14:paraId="30BC0B67" w14:textId="77777777" w:rsidR="00824E8E" w:rsidRPr="00EE2B88" w:rsidRDefault="00824E8E" w:rsidP="0064281A">
      <w:pPr>
        <w:pStyle w:val="Default"/>
        <w:widowControl w:val="0"/>
        <w:spacing w:line="264" w:lineRule="auto"/>
        <w:rPr>
          <w:rFonts w:ascii="Garamond" w:hAnsi="Garamond"/>
        </w:rPr>
      </w:pPr>
      <w:r w:rsidRPr="00EE2B88">
        <w:rPr>
          <w:rFonts w:ascii="Garamond" w:hAnsi="Garamond"/>
        </w:rPr>
        <w:t>Mell</w:t>
      </w:r>
      <w:r w:rsidR="00D45108">
        <w:rPr>
          <w:rFonts w:ascii="Garamond" w:hAnsi="Garamond"/>
        </w:rPr>
        <w:t>ékletek:</w:t>
      </w:r>
    </w:p>
    <w:p w14:paraId="390E3C58" w14:textId="77777777" w:rsidR="00824E8E" w:rsidRDefault="00824E8E" w:rsidP="0064281A">
      <w:pPr>
        <w:suppressAutoHyphens w:val="0"/>
        <w:spacing w:line="264" w:lineRule="auto"/>
        <w:rPr>
          <w:rFonts w:ascii="Garamond" w:hAnsi="Garamond"/>
        </w:rPr>
      </w:pPr>
      <w:r w:rsidRPr="00EE2B88">
        <w:rPr>
          <w:rFonts w:ascii="Garamond" w:hAnsi="Garamond"/>
        </w:rPr>
        <w:t>1. számú: a Kbt. 136. § (2) bekezdés szerinti meghatalmazás a külföldi adóilletőségű</w:t>
      </w:r>
      <w:r>
        <w:rPr>
          <w:rFonts w:ascii="Garamond" w:hAnsi="Garamond"/>
        </w:rPr>
        <w:t xml:space="preserve"> nyertes ajánlattevő esetében</w:t>
      </w:r>
    </w:p>
    <w:p w14:paraId="722DD235" w14:textId="77777777" w:rsidR="00824E8E" w:rsidRDefault="00824E8E" w:rsidP="0064281A">
      <w:pPr>
        <w:suppressAutoHyphens w:val="0"/>
        <w:spacing w:line="264" w:lineRule="auto"/>
        <w:rPr>
          <w:rFonts w:ascii="Garamond" w:hAnsi="Garamond"/>
        </w:rPr>
      </w:pPr>
      <w:r w:rsidRPr="00067BB3">
        <w:rPr>
          <w:rFonts w:ascii="Garamond" w:hAnsi="Garamond"/>
        </w:rPr>
        <w:t>2. számú melléklet: nyilatkozat a nemzeti vagyonról szóló 2011. évi CXCVI. törvény átlátható szervezet fogalmára vonatkozó feltételeknek való megfelelésről</w:t>
      </w:r>
    </w:p>
    <w:p w14:paraId="62E63E14" w14:textId="77777777" w:rsidR="00325F37" w:rsidRPr="00067BB3" w:rsidRDefault="00325F37" w:rsidP="0064281A">
      <w:pPr>
        <w:suppressAutoHyphens w:val="0"/>
        <w:spacing w:line="264" w:lineRule="auto"/>
        <w:rPr>
          <w:rFonts w:ascii="Garamond" w:hAnsi="Garamond"/>
        </w:rPr>
      </w:pPr>
      <w:r>
        <w:rPr>
          <w:rFonts w:ascii="Garamond" w:hAnsi="Garamond"/>
        </w:rPr>
        <w:t>3. számú melléklet: nyilatkozat alvállalkozók igénybevételéről</w:t>
      </w:r>
    </w:p>
    <w:p w14:paraId="708A97C3" w14:textId="77777777" w:rsidR="00824E8E" w:rsidRPr="00EE2B88" w:rsidRDefault="00824E8E" w:rsidP="0064281A">
      <w:pPr>
        <w:suppressAutoHyphens w:val="0"/>
        <w:spacing w:line="264" w:lineRule="auto"/>
        <w:rPr>
          <w:rFonts w:ascii="Garamond" w:hAnsi="Garamond"/>
          <w:b/>
          <w:bCs/>
          <w:color w:val="000000"/>
        </w:rPr>
      </w:pPr>
    </w:p>
    <w:p w14:paraId="0FECFE8A" w14:textId="77777777" w:rsidR="00EF48D0" w:rsidRDefault="00EF48D0"/>
    <w:sectPr w:rsidR="00EF48D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4BBD3" w14:textId="77777777" w:rsidR="00403B6B" w:rsidRDefault="00403B6B" w:rsidP="004645E8">
      <w:pPr>
        <w:spacing w:line="240" w:lineRule="auto"/>
      </w:pPr>
      <w:r>
        <w:separator/>
      </w:r>
    </w:p>
  </w:endnote>
  <w:endnote w:type="continuationSeparator" w:id="0">
    <w:p w14:paraId="0AA60F01" w14:textId="77777777" w:rsidR="00403B6B" w:rsidRDefault="00403B6B" w:rsidP="00464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yriadPro-Light">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4DF20" w14:textId="77777777" w:rsidR="0071600B" w:rsidRDefault="0071600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47632"/>
      <w:docPartObj>
        <w:docPartGallery w:val="Page Numbers (Bottom of Page)"/>
        <w:docPartUnique/>
      </w:docPartObj>
    </w:sdtPr>
    <w:sdtEndPr>
      <w:rPr>
        <w:rFonts w:ascii="Garamond" w:hAnsi="Garamond"/>
      </w:rPr>
    </w:sdtEndPr>
    <w:sdtContent>
      <w:p w14:paraId="2F002D34" w14:textId="77777777" w:rsidR="00974EC4" w:rsidRPr="00D45108" w:rsidRDefault="00974EC4" w:rsidP="004645E8">
        <w:pPr>
          <w:pStyle w:val="llb"/>
          <w:jc w:val="right"/>
          <w:rPr>
            <w:rFonts w:ascii="Garamond" w:hAnsi="Garamond"/>
          </w:rPr>
        </w:pPr>
        <w:r w:rsidRPr="00D45108">
          <w:rPr>
            <w:rFonts w:ascii="Garamond" w:hAnsi="Garamond"/>
          </w:rPr>
          <w:fldChar w:fldCharType="begin"/>
        </w:r>
        <w:r w:rsidRPr="00D45108">
          <w:rPr>
            <w:rFonts w:ascii="Garamond" w:hAnsi="Garamond"/>
          </w:rPr>
          <w:instrText>PAGE   \* MERGEFORMAT</w:instrText>
        </w:r>
        <w:r w:rsidRPr="00D45108">
          <w:rPr>
            <w:rFonts w:ascii="Garamond" w:hAnsi="Garamond"/>
          </w:rPr>
          <w:fldChar w:fldCharType="separate"/>
        </w:r>
        <w:r w:rsidR="0071600B">
          <w:rPr>
            <w:rFonts w:ascii="Garamond" w:hAnsi="Garamond"/>
            <w:noProof/>
          </w:rPr>
          <w:t>3</w:t>
        </w:r>
        <w:r w:rsidRPr="00D45108">
          <w:rPr>
            <w:rFonts w:ascii="Garamond" w:hAnsi="Garamond"/>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B1A55" w14:textId="77777777" w:rsidR="0071600B" w:rsidRDefault="0071600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67CFE" w14:textId="77777777" w:rsidR="00403B6B" w:rsidRDefault="00403B6B" w:rsidP="004645E8">
      <w:pPr>
        <w:spacing w:line="240" w:lineRule="auto"/>
      </w:pPr>
      <w:r>
        <w:separator/>
      </w:r>
    </w:p>
  </w:footnote>
  <w:footnote w:type="continuationSeparator" w:id="0">
    <w:p w14:paraId="4C1D2ADE" w14:textId="77777777" w:rsidR="00403B6B" w:rsidRDefault="00403B6B" w:rsidP="004645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C841F" w14:textId="77777777" w:rsidR="0071600B" w:rsidRDefault="0071600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09A0C" w14:textId="77777777" w:rsidR="0071600B" w:rsidRDefault="0071600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13294" w14:textId="77777777" w:rsidR="0071600B" w:rsidRDefault="0071600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9742F"/>
    <w:multiLevelType w:val="hybridMultilevel"/>
    <w:tmpl w:val="F1E43D48"/>
    <w:lvl w:ilvl="0" w:tplc="040E000F">
      <w:start w:val="1"/>
      <w:numFmt w:val="decimal"/>
      <w:lvlText w:val="%1."/>
      <w:lvlJc w:val="left"/>
      <w:pPr>
        <w:ind w:left="4320" w:hanging="360"/>
      </w:pPr>
    </w:lvl>
    <w:lvl w:ilvl="1" w:tplc="040E0019" w:tentative="1">
      <w:start w:val="1"/>
      <w:numFmt w:val="lowerLetter"/>
      <w:lvlText w:val="%2."/>
      <w:lvlJc w:val="left"/>
      <w:pPr>
        <w:ind w:left="5040" w:hanging="360"/>
      </w:pPr>
    </w:lvl>
    <w:lvl w:ilvl="2" w:tplc="040E001B" w:tentative="1">
      <w:start w:val="1"/>
      <w:numFmt w:val="lowerRoman"/>
      <w:lvlText w:val="%3."/>
      <w:lvlJc w:val="right"/>
      <w:pPr>
        <w:ind w:left="5760" w:hanging="180"/>
      </w:pPr>
    </w:lvl>
    <w:lvl w:ilvl="3" w:tplc="040E000F" w:tentative="1">
      <w:start w:val="1"/>
      <w:numFmt w:val="decimal"/>
      <w:lvlText w:val="%4."/>
      <w:lvlJc w:val="left"/>
      <w:pPr>
        <w:ind w:left="6480" w:hanging="360"/>
      </w:pPr>
    </w:lvl>
    <w:lvl w:ilvl="4" w:tplc="040E0019" w:tentative="1">
      <w:start w:val="1"/>
      <w:numFmt w:val="lowerLetter"/>
      <w:lvlText w:val="%5."/>
      <w:lvlJc w:val="left"/>
      <w:pPr>
        <w:ind w:left="7200" w:hanging="360"/>
      </w:pPr>
    </w:lvl>
    <w:lvl w:ilvl="5" w:tplc="040E001B" w:tentative="1">
      <w:start w:val="1"/>
      <w:numFmt w:val="lowerRoman"/>
      <w:lvlText w:val="%6."/>
      <w:lvlJc w:val="right"/>
      <w:pPr>
        <w:ind w:left="7920" w:hanging="180"/>
      </w:pPr>
    </w:lvl>
    <w:lvl w:ilvl="6" w:tplc="040E000F" w:tentative="1">
      <w:start w:val="1"/>
      <w:numFmt w:val="decimal"/>
      <w:lvlText w:val="%7."/>
      <w:lvlJc w:val="left"/>
      <w:pPr>
        <w:ind w:left="8640" w:hanging="360"/>
      </w:pPr>
    </w:lvl>
    <w:lvl w:ilvl="7" w:tplc="040E0019" w:tentative="1">
      <w:start w:val="1"/>
      <w:numFmt w:val="lowerLetter"/>
      <w:lvlText w:val="%8."/>
      <w:lvlJc w:val="left"/>
      <w:pPr>
        <w:ind w:left="9360" w:hanging="360"/>
      </w:pPr>
    </w:lvl>
    <w:lvl w:ilvl="8" w:tplc="040E001B" w:tentative="1">
      <w:start w:val="1"/>
      <w:numFmt w:val="lowerRoman"/>
      <w:lvlText w:val="%9."/>
      <w:lvlJc w:val="right"/>
      <w:pPr>
        <w:ind w:left="10080" w:hanging="180"/>
      </w:pPr>
    </w:lvl>
  </w:abstractNum>
  <w:abstractNum w:abstractNumId="1" w15:restartNumberingAfterBreak="0">
    <w:nsid w:val="043F134A"/>
    <w:multiLevelType w:val="hybridMultilevel"/>
    <w:tmpl w:val="5D888A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986CAB"/>
    <w:multiLevelType w:val="hybridMultilevel"/>
    <w:tmpl w:val="7206D5BE"/>
    <w:lvl w:ilvl="0" w:tplc="CA386EAA">
      <w:start w:val="1"/>
      <w:numFmt w:val="lowerRoman"/>
      <w:lvlText w:val="%1."/>
      <w:lvlJc w:val="left"/>
      <w:pPr>
        <w:ind w:left="2880" w:hanging="360"/>
      </w:pPr>
      <w:rPr>
        <w:rFonts w:ascii="Verdana" w:eastAsia="Times New Roman" w:hAnsi="Verdana"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0944422"/>
    <w:multiLevelType w:val="hybridMultilevel"/>
    <w:tmpl w:val="36D616C4"/>
    <w:lvl w:ilvl="0" w:tplc="22707CC2">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21A1B"/>
    <w:multiLevelType w:val="hybridMultilevel"/>
    <w:tmpl w:val="7A60317E"/>
    <w:lvl w:ilvl="0" w:tplc="22707CC2">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AF03F0"/>
    <w:multiLevelType w:val="hybridMultilevel"/>
    <w:tmpl w:val="9864B9B8"/>
    <w:lvl w:ilvl="0" w:tplc="22707CC2">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42B99"/>
    <w:multiLevelType w:val="hybridMultilevel"/>
    <w:tmpl w:val="994EAE80"/>
    <w:lvl w:ilvl="0" w:tplc="22707CC2">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32709"/>
    <w:multiLevelType w:val="hybridMultilevel"/>
    <w:tmpl w:val="81EA67BE"/>
    <w:lvl w:ilvl="0" w:tplc="22707CC2">
      <w:start w:val="1"/>
      <w:numFmt w:val="bullet"/>
      <w:lvlText w:val="-"/>
      <w:lvlJc w:val="left"/>
      <w:pPr>
        <w:tabs>
          <w:tab w:val="num" w:pos="1260"/>
        </w:tabs>
        <w:ind w:left="1260" w:hanging="360"/>
      </w:pPr>
      <w:rPr>
        <w:rFonts w:ascii="Courier New" w:hAnsi="Courier New" w:hint="default"/>
      </w:rPr>
    </w:lvl>
    <w:lvl w:ilvl="1" w:tplc="040E0003" w:tentative="1">
      <w:start w:val="1"/>
      <w:numFmt w:val="bullet"/>
      <w:lvlText w:val="o"/>
      <w:lvlJc w:val="left"/>
      <w:pPr>
        <w:tabs>
          <w:tab w:val="num" w:pos="1980"/>
        </w:tabs>
        <w:ind w:left="1980" w:hanging="360"/>
      </w:pPr>
      <w:rPr>
        <w:rFonts w:ascii="Courier New" w:hAnsi="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29672CE"/>
    <w:multiLevelType w:val="hybridMultilevel"/>
    <w:tmpl w:val="FF74C86C"/>
    <w:lvl w:ilvl="0" w:tplc="C4846DE2">
      <w:start w:val="1"/>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5666B38"/>
    <w:multiLevelType w:val="hybridMultilevel"/>
    <w:tmpl w:val="2C1690B4"/>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6360E43"/>
    <w:multiLevelType w:val="hybridMultilevel"/>
    <w:tmpl w:val="98DA590A"/>
    <w:lvl w:ilvl="0" w:tplc="22707CC2">
      <w:start w:val="1"/>
      <w:numFmt w:val="bullet"/>
      <w:lvlText w:val="-"/>
      <w:lvlJc w:val="left"/>
      <w:pPr>
        <w:tabs>
          <w:tab w:val="num" w:pos="720"/>
        </w:tabs>
        <w:ind w:left="720" w:hanging="360"/>
      </w:pPr>
      <w:rPr>
        <w:rFonts w:ascii="Courier New" w:hAnsi="Courier New"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AC1B83"/>
    <w:multiLevelType w:val="hybridMultilevel"/>
    <w:tmpl w:val="D3D05510"/>
    <w:lvl w:ilvl="0" w:tplc="D602C296">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D070132E">
      <w:start w:val="1"/>
      <w:numFmt w:val="decimal"/>
      <w:lvlText w:val="%4."/>
      <w:lvlJc w:val="left"/>
      <w:pPr>
        <w:ind w:left="360" w:hanging="360"/>
      </w:pPr>
      <w:rPr>
        <w:rFonts w:cs="Times New Roman"/>
        <w:b/>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67ED4391"/>
    <w:multiLevelType w:val="hybridMultilevel"/>
    <w:tmpl w:val="84F2D6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3F191F"/>
    <w:multiLevelType w:val="hybridMultilevel"/>
    <w:tmpl w:val="EE1E9D6A"/>
    <w:lvl w:ilvl="0" w:tplc="22707CC2">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FA77FB"/>
    <w:multiLevelType w:val="hybridMultilevel"/>
    <w:tmpl w:val="2FC6190A"/>
    <w:lvl w:ilvl="0" w:tplc="24005C0E">
      <w:start w:val="1"/>
      <w:numFmt w:val="lowerLetter"/>
      <w:lvlText w:val="%1)"/>
      <w:lvlJc w:val="left"/>
      <w:pPr>
        <w:ind w:left="185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7CD4063"/>
    <w:multiLevelType w:val="hybridMultilevel"/>
    <w:tmpl w:val="AE5C874A"/>
    <w:lvl w:ilvl="0" w:tplc="ED02E5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80D5ACB"/>
    <w:multiLevelType w:val="hybridMultilevel"/>
    <w:tmpl w:val="A90E21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9AF05EF"/>
    <w:multiLevelType w:val="hybridMultilevel"/>
    <w:tmpl w:val="8CB8D856"/>
    <w:lvl w:ilvl="0" w:tplc="22707CC2">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7"/>
  </w:num>
  <w:num w:numId="3">
    <w:abstractNumId w:val="5"/>
  </w:num>
  <w:num w:numId="4">
    <w:abstractNumId w:val="6"/>
  </w:num>
  <w:num w:numId="5">
    <w:abstractNumId w:val="10"/>
  </w:num>
  <w:num w:numId="6">
    <w:abstractNumId w:val="3"/>
  </w:num>
  <w:num w:numId="7">
    <w:abstractNumId w:val="13"/>
  </w:num>
  <w:num w:numId="8">
    <w:abstractNumId w:val="4"/>
  </w:num>
  <w:num w:numId="9">
    <w:abstractNumId w:val="17"/>
  </w:num>
  <w:num w:numId="10">
    <w:abstractNumId w:val="15"/>
  </w:num>
  <w:num w:numId="11">
    <w:abstractNumId w:val="9"/>
  </w:num>
  <w:num w:numId="12">
    <w:abstractNumId w:val="12"/>
  </w:num>
  <w:num w:numId="13">
    <w:abstractNumId w:val="8"/>
  </w:num>
  <w:num w:numId="14">
    <w:abstractNumId w:val="14"/>
  </w:num>
  <w:num w:numId="15">
    <w:abstractNumId w:val="0"/>
  </w:num>
  <w:num w:numId="16">
    <w:abstractNumId w:val="2"/>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E8E"/>
    <w:rsid w:val="00072860"/>
    <w:rsid w:val="00090C5C"/>
    <w:rsid w:val="00094C3D"/>
    <w:rsid w:val="000C75D8"/>
    <w:rsid w:val="000D03C8"/>
    <w:rsid w:val="000E3B9E"/>
    <w:rsid w:val="000F47EA"/>
    <w:rsid w:val="0010137A"/>
    <w:rsid w:val="001268C1"/>
    <w:rsid w:val="00151DD6"/>
    <w:rsid w:val="001A5ED0"/>
    <w:rsid w:val="001B41F8"/>
    <w:rsid w:val="001D20F3"/>
    <w:rsid w:val="00234DA8"/>
    <w:rsid w:val="00235D7A"/>
    <w:rsid w:val="00243C3E"/>
    <w:rsid w:val="0025523B"/>
    <w:rsid w:val="0027006D"/>
    <w:rsid w:val="002A72A1"/>
    <w:rsid w:val="002B348A"/>
    <w:rsid w:val="002F4D54"/>
    <w:rsid w:val="002F53F8"/>
    <w:rsid w:val="00325F37"/>
    <w:rsid w:val="00343CAC"/>
    <w:rsid w:val="00351339"/>
    <w:rsid w:val="003742E7"/>
    <w:rsid w:val="003943AF"/>
    <w:rsid w:val="003B2080"/>
    <w:rsid w:val="003B710B"/>
    <w:rsid w:val="003E5D52"/>
    <w:rsid w:val="003E5F11"/>
    <w:rsid w:val="003F1A1D"/>
    <w:rsid w:val="003F4933"/>
    <w:rsid w:val="00403B6B"/>
    <w:rsid w:val="004263FB"/>
    <w:rsid w:val="00433CCB"/>
    <w:rsid w:val="0043617F"/>
    <w:rsid w:val="00437344"/>
    <w:rsid w:val="004645E8"/>
    <w:rsid w:val="00466761"/>
    <w:rsid w:val="004873F6"/>
    <w:rsid w:val="004B5FE0"/>
    <w:rsid w:val="0050427B"/>
    <w:rsid w:val="0050774E"/>
    <w:rsid w:val="005424CC"/>
    <w:rsid w:val="005D517F"/>
    <w:rsid w:val="005D76C8"/>
    <w:rsid w:val="005E519C"/>
    <w:rsid w:val="00604CF2"/>
    <w:rsid w:val="006141F2"/>
    <w:rsid w:val="00617438"/>
    <w:rsid w:val="0064281A"/>
    <w:rsid w:val="00650D88"/>
    <w:rsid w:val="00651A42"/>
    <w:rsid w:val="0065731B"/>
    <w:rsid w:val="00676A42"/>
    <w:rsid w:val="006A135A"/>
    <w:rsid w:val="006A4667"/>
    <w:rsid w:val="00712559"/>
    <w:rsid w:val="0071600B"/>
    <w:rsid w:val="00740F8C"/>
    <w:rsid w:val="00744551"/>
    <w:rsid w:val="00773B48"/>
    <w:rsid w:val="00780F8C"/>
    <w:rsid w:val="00791CD1"/>
    <w:rsid w:val="007C4EEB"/>
    <w:rsid w:val="007C512E"/>
    <w:rsid w:val="007C59E0"/>
    <w:rsid w:val="007D1B88"/>
    <w:rsid w:val="008111CD"/>
    <w:rsid w:val="00824E8E"/>
    <w:rsid w:val="00833041"/>
    <w:rsid w:val="0085055A"/>
    <w:rsid w:val="00865D4F"/>
    <w:rsid w:val="00890954"/>
    <w:rsid w:val="008B3E0E"/>
    <w:rsid w:val="008E1C2A"/>
    <w:rsid w:val="008F708C"/>
    <w:rsid w:val="00911745"/>
    <w:rsid w:val="00926758"/>
    <w:rsid w:val="00936AE6"/>
    <w:rsid w:val="00974EC4"/>
    <w:rsid w:val="009D2B18"/>
    <w:rsid w:val="009F40B6"/>
    <w:rsid w:val="00A02962"/>
    <w:rsid w:val="00A248B6"/>
    <w:rsid w:val="00A26D25"/>
    <w:rsid w:val="00A51D4D"/>
    <w:rsid w:val="00A653D4"/>
    <w:rsid w:val="00A72894"/>
    <w:rsid w:val="00A92C38"/>
    <w:rsid w:val="00AF715A"/>
    <w:rsid w:val="00B04C13"/>
    <w:rsid w:val="00B158AC"/>
    <w:rsid w:val="00B3368C"/>
    <w:rsid w:val="00B5282F"/>
    <w:rsid w:val="00B567B7"/>
    <w:rsid w:val="00B77DB6"/>
    <w:rsid w:val="00BB34EF"/>
    <w:rsid w:val="00BB7FE3"/>
    <w:rsid w:val="00BC6A79"/>
    <w:rsid w:val="00BD73C5"/>
    <w:rsid w:val="00BE1390"/>
    <w:rsid w:val="00BE4681"/>
    <w:rsid w:val="00C05792"/>
    <w:rsid w:val="00C35D60"/>
    <w:rsid w:val="00C40E06"/>
    <w:rsid w:val="00C552E0"/>
    <w:rsid w:val="00C6798D"/>
    <w:rsid w:val="00C7028B"/>
    <w:rsid w:val="00C739C1"/>
    <w:rsid w:val="00C97837"/>
    <w:rsid w:val="00CB0969"/>
    <w:rsid w:val="00CC7551"/>
    <w:rsid w:val="00CF04E6"/>
    <w:rsid w:val="00CF4B89"/>
    <w:rsid w:val="00D0557B"/>
    <w:rsid w:val="00D20C0A"/>
    <w:rsid w:val="00D26870"/>
    <w:rsid w:val="00D45108"/>
    <w:rsid w:val="00D506C4"/>
    <w:rsid w:val="00D67559"/>
    <w:rsid w:val="00D87EF0"/>
    <w:rsid w:val="00D92863"/>
    <w:rsid w:val="00DC0EAE"/>
    <w:rsid w:val="00DD2102"/>
    <w:rsid w:val="00E14883"/>
    <w:rsid w:val="00E15270"/>
    <w:rsid w:val="00E61D95"/>
    <w:rsid w:val="00E7500F"/>
    <w:rsid w:val="00E87000"/>
    <w:rsid w:val="00EA3F08"/>
    <w:rsid w:val="00EA5AF0"/>
    <w:rsid w:val="00EA78EE"/>
    <w:rsid w:val="00EB1639"/>
    <w:rsid w:val="00EB4368"/>
    <w:rsid w:val="00EC37DF"/>
    <w:rsid w:val="00EC55C3"/>
    <w:rsid w:val="00EC5725"/>
    <w:rsid w:val="00EC59D6"/>
    <w:rsid w:val="00EE6C37"/>
    <w:rsid w:val="00EF48D0"/>
    <w:rsid w:val="00F32FF9"/>
    <w:rsid w:val="00F430B5"/>
    <w:rsid w:val="00F60D88"/>
    <w:rsid w:val="00F708B4"/>
    <w:rsid w:val="00FB0626"/>
    <w:rsid w:val="00FC0A0B"/>
    <w:rsid w:val="00FC7338"/>
    <w:rsid w:val="00FD4F25"/>
    <w:rsid w:val="00FE2B43"/>
    <w:rsid w:val="00FF3C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7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24E8E"/>
    <w:pPr>
      <w:widowControl w:val="0"/>
      <w:suppressAutoHyphens/>
      <w:autoSpaceDE w:val="0"/>
      <w:spacing w:after="0" w:line="360" w:lineRule="auto"/>
      <w:jc w:val="both"/>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99"/>
    <w:rsid w:val="00824E8E"/>
    <w:pPr>
      <w:spacing w:line="240" w:lineRule="auto"/>
    </w:pPr>
    <w:rPr>
      <w:sz w:val="20"/>
      <w:szCs w:val="20"/>
    </w:rPr>
  </w:style>
  <w:style w:type="character" w:customStyle="1" w:styleId="SzvegtrzsChar">
    <w:name w:val="Szövegtörzs Char"/>
    <w:basedOn w:val="Bekezdsalapbettpusa"/>
    <w:link w:val="Szvegtrzs"/>
    <w:uiPriority w:val="99"/>
    <w:rsid w:val="00824E8E"/>
    <w:rPr>
      <w:rFonts w:ascii="Times New Roman" w:eastAsia="Times New Roman" w:hAnsi="Times New Roman" w:cs="Times New Roman"/>
      <w:sz w:val="20"/>
      <w:szCs w:val="20"/>
      <w:lang w:eastAsia="hu-HU"/>
    </w:rPr>
  </w:style>
  <w:style w:type="paragraph" w:styleId="Listaszerbekezds">
    <w:name w:val="List Paragraph"/>
    <w:aliases w:val="List Paragraph à moi,Dot pt,No Spacing1,List Paragraph Char Char Char,Indicator Text,Numbered Para 1,Számozott lista 1,Eszeri felsorolás,Welt L,Bullet_1,lista_2,Bullet List,FooterText,numbered,Paragraphe de liste1,列出段落"/>
    <w:basedOn w:val="Norml"/>
    <w:link w:val="ListaszerbekezdsChar"/>
    <w:uiPriority w:val="99"/>
    <w:qFormat/>
    <w:rsid w:val="00824E8E"/>
    <w:pPr>
      <w:spacing w:line="240" w:lineRule="auto"/>
      <w:ind w:left="708"/>
    </w:pPr>
  </w:style>
  <w:style w:type="paragraph" w:styleId="Lista">
    <w:name w:val="List"/>
    <w:basedOn w:val="Szvegtrzs"/>
    <w:uiPriority w:val="99"/>
    <w:rsid w:val="00824E8E"/>
    <w:pPr>
      <w:autoSpaceDE/>
      <w:spacing w:after="120"/>
      <w:jc w:val="left"/>
    </w:pPr>
    <w:rPr>
      <w:rFonts w:eastAsia="SimSun" w:cs="Mangal"/>
      <w:kern w:val="1"/>
      <w:sz w:val="24"/>
      <w:szCs w:val="24"/>
      <w:lang w:eastAsia="zh-CN" w:bidi="hi-IN"/>
    </w:rPr>
  </w:style>
  <w:style w:type="paragraph" w:customStyle="1" w:styleId="Default">
    <w:name w:val="Default"/>
    <w:uiPriority w:val="99"/>
    <w:rsid w:val="00824E8E"/>
    <w:pPr>
      <w:autoSpaceDE w:val="0"/>
      <w:autoSpaceDN w:val="0"/>
      <w:adjustRightInd w:val="0"/>
      <w:spacing w:after="0" w:line="240" w:lineRule="auto"/>
    </w:pPr>
    <w:rPr>
      <w:rFonts w:ascii="Arial" w:eastAsia="Calibri" w:hAnsi="Arial" w:cs="Arial"/>
      <w:color w:val="000000"/>
      <w:sz w:val="24"/>
      <w:szCs w:val="24"/>
      <w:lang w:eastAsia="hu-HU"/>
    </w:rPr>
  </w:style>
  <w:style w:type="character" w:customStyle="1" w:styleId="ListaszerbekezdsChar">
    <w:name w:val="Listaszerű bekezdés Char"/>
    <w:aliases w:val="List Paragraph à moi Char,Dot pt Char,No Spacing1 Char,List Paragraph Char Char Char Char,Indicator Text Char,Numbered Para 1 Char,Számozott lista 1 Char,Eszeri felsorolás Char,Welt L Char,Bullet_1 Char,lista_2 Char,列出段落 Char"/>
    <w:link w:val="Listaszerbekezds"/>
    <w:uiPriority w:val="99"/>
    <w:locked/>
    <w:rsid w:val="00824E8E"/>
    <w:rPr>
      <w:rFonts w:ascii="Times New Roman" w:eastAsia="Times New Roman" w:hAnsi="Times New Roman" w:cs="Times New Roman"/>
      <w:sz w:val="24"/>
      <w:szCs w:val="24"/>
      <w:lang w:eastAsia="hu-HU"/>
    </w:rPr>
  </w:style>
  <w:style w:type="paragraph" w:customStyle="1" w:styleId="centerpar">
    <w:name w:val="centerpar"/>
    <w:basedOn w:val="Norml"/>
    <w:uiPriority w:val="99"/>
    <w:rsid w:val="00824E8E"/>
    <w:pPr>
      <w:keepLines/>
      <w:widowControl/>
      <w:suppressAutoHyphens w:val="0"/>
      <w:autoSpaceDN w:val="0"/>
      <w:adjustRightInd w:val="0"/>
      <w:spacing w:before="120" w:after="120" w:line="240" w:lineRule="auto"/>
      <w:jc w:val="center"/>
    </w:pPr>
    <w:rPr>
      <w:noProof/>
    </w:rPr>
  </w:style>
  <w:style w:type="paragraph" w:styleId="lfej">
    <w:name w:val="header"/>
    <w:basedOn w:val="Norml"/>
    <w:link w:val="lfejChar"/>
    <w:uiPriority w:val="99"/>
    <w:unhideWhenUsed/>
    <w:rsid w:val="004645E8"/>
    <w:pPr>
      <w:tabs>
        <w:tab w:val="center" w:pos="4536"/>
        <w:tab w:val="right" w:pos="9072"/>
      </w:tabs>
      <w:spacing w:line="240" w:lineRule="auto"/>
    </w:pPr>
  </w:style>
  <w:style w:type="character" w:customStyle="1" w:styleId="lfejChar">
    <w:name w:val="Élőfej Char"/>
    <w:basedOn w:val="Bekezdsalapbettpusa"/>
    <w:link w:val="lfej"/>
    <w:uiPriority w:val="99"/>
    <w:rsid w:val="004645E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4645E8"/>
    <w:pPr>
      <w:tabs>
        <w:tab w:val="center" w:pos="4536"/>
        <w:tab w:val="right" w:pos="9072"/>
      </w:tabs>
      <w:spacing w:line="240" w:lineRule="auto"/>
    </w:pPr>
  </w:style>
  <w:style w:type="character" w:customStyle="1" w:styleId="llbChar">
    <w:name w:val="Élőláb Char"/>
    <w:basedOn w:val="Bekezdsalapbettpusa"/>
    <w:link w:val="llb"/>
    <w:uiPriority w:val="99"/>
    <w:rsid w:val="004645E8"/>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676A42"/>
    <w:rPr>
      <w:sz w:val="16"/>
      <w:szCs w:val="16"/>
    </w:rPr>
  </w:style>
  <w:style w:type="paragraph" w:styleId="Jegyzetszveg">
    <w:name w:val="annotation text"/>
    <w:basedOn w:val="Norml"/>
    <w:link w:val="JegyzetszvegChar"/>
    <w:uiPriority w:val="99"/>
    <w:semiHidden/>
    <w:unhideWhenUsed/>
    <w:rsid w:val="00676A42"/>
    <w:pPr>
      <w:spacing w:line="240" w:lineRule="auto"/>
    </w:pPr>
    <w:rPr>
      <w:sz w:val="20"/>
      <w:szCs w:val="20"/>
    </w:rPr>
  </w:style>
  <w:style w:type="character" w:customStyle="1" w:styleId="JegyzetszvegChar">
    <w:name w:val="Jegyzetszöveg Char"/>
    <w:basedOn w:val="Bekezdsalapbettpusa"/>
    <w:link w:val="Jegyzetszveg"/>
    <w:uiPriority w:val="99"/>
    <w:semiHidden/>
    <w:rsid w:val="00676A4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676A42"/>
    <w:rPr>
      <w:b/>
      <w:bCs/>
    </w:rPr>
  </w:style>
  <w:style w:type="character" w:customStyle="1" w:styleId="MegjegyzstrgyaChar">
    <w:name w:val="Megjegyzés tárgya Char"/>
    <w:basedOn w:val="JegyzetszvegChar"/>
    <w:link w:val="Megjegyzstrgya"/>
    <w:uiPriority w:val="99"/>
    <w:semiHidden/>
    <w:rsid w:val="00676A42"/>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676A42"/>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76A42"/>
    <w:rPr>
      <w:rFonts w:ascii="Tahoma" w:eastAsia="Times New Roman" w:hAnsi="Tahoma" w:cs="Tahoma"/>
      <w:sz w:val="16"/>
      <w:szCs w:val="16"/>
      <w:lang w:eastAsia="hu-HU"/>
    </w:rPr>
  </w:style>
  <w:style w:type="paragraph" w:styleId="Vltozat">
    <w:name w:val="Revision"/>
    <w:hidden/>
    <w:uiPriority w:val="99"/>
    <w:semiHidden/>
    <w:rsid w:val="00A26D25"/>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608903">
      <w:bodyDiv w:val="1"/>
      <w:marLeft w:val="0"/>
      <w:marRight w:val="0"/>
      <w:marTop w:val="0"/>
      <w:marBottom w:val="0"/>
      <w:divBdr>
        <w:top w:val="none" w:sz="0" w:space="0" w:color="auto"/>
        <w:left w:val="none" w:sz="0" w:space="0" w:color="auto"/>
        <w:bottom w:val="none" w:sz="0" w:space="0" w:color="auto"/>
        <w:right w:val="none" w:sz="0" w:space="0" w:color="auto"/>
      </w:divBdr>
    </w:div>
    <w:div w:id="923690294">
      <w:bodyDiv w:val="1"/>
      <w:marLeft w:val="0"/>
      <w:marRight w:val="0"/>
      <w:marTop w:val="0"/>
      <w:marBottom w:val="0"/>
      <w:divBdr>
        <w:top w:val="none" w:sz="0" w:space="0" w:color="auto"/>
        <w:left w:val="none" w:sz="0" w:space="0" w:color="auto"/>
        <w:bottom w:val="none" w:sz="0" w:space="0" w:color="auto"/>
        <w:right w:val="none" w:sz="0" w:space="0" w:color="auto"/>
      </w:divBdr>
    </w:div>
    <w:div w:id="1038776129">
      <w:bodyDiv w:val="1"/>
      <w:marLeft w:val="0"/>
      <w:marRight w:val="0"/>
      <w:marTop w:val="0"/>
      <w:marBottom w:val="0"/>
      <w:divBdr>
        <w:top w:val="none" w:sz="0" w:space="0" w:color="auto"/>
        <w:left w:val="none" w:sz="0" w:space="0" w:color="auto"/>
        <w:bottom w:val="none" w:sz="0" w:space="0" w:color="auto"/>
        <w:right w:val="none" w:sz="0" w:space="0" w:color="auto"/>
      </w:divBdr>
    </w:div>
    <w:div w:id="1652756263">
      <w:bodyDiv w:val="1"/>
      <w:marLeft w:val="0"/>
      <w:marRight w:val="0"/>
      <w:marTop w:val="0"/>
      <w:marBottom w:val="0"/>
      <w:divBdr>
        <w:top w:val="none" w:sz="0" w:space="0" w:color="auto"/>
        <w:left w:val="none" w:sz="0" w:space="0" w:color="auto"/>
        <w:bottom w:val="none" w:sz="0" w:space="0" w:color="auto"/>
        <w:right w:val="none" w:sz="0" w:space="0" w:color="auto"/>
      </w:divBdr>
    </w:div>
    <w:div w:id="173311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aly.zoltan@ekif-vac.h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85593-FE8D-461F-9EF4-0044E5DBE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7871</Words>
  <Characters>54314</Characters>
  <Application>Microsoft Office Word</Application>
  <DocSecurity>0</DocSecurity>
  <Lines>452</Lines>
  <Paragraphs>124</Paragraphs>
  <ScaleCrop>false</ScaleCrop>
  <Company/>
  <LinksUpToDate>false</LinksUpToDate>
  <CharactersWithSpaces>62061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2017-12-18T21:56:00Z</dcterms:created>
  <dcterms:modified xsi:type="dcterms:W3CDTF">2017-12-18T21:56:00Z</dcterms:modified>
</cp:coreProperties>
</file>